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246E8" w14:textId="77777777" w:rsidR="000D636D" w:rsidRPr="00FE7AD1" w:rsidRDefault="00E31942">
      <w:pPr>
        <w:spacing w:after="0"/>
        <w:rPr>
          <w:rFonts w:asciiTheme="minorHAnsi" w:hAnsiTheme="minorHAnsi"/>
          <w:b/>
          <w:sz w:val="28"/>
        </w:rPr>
      </w:pPr>
      <w:r w:rsidRPr="00FE7AD1">
        <w:rPr>
          <w:rFonts w:asciiTheme="minorHAnsi" w:hAnsiTheme="minorHAnsi"/>
          <w:b/>
          <w:sz w:val="28"/>
        </w:rPr>
        <w:t>Authors Names</w:t>
      </w:r>
    </w:p>
    <w:p w14:paraId="5336F198" w14:textId="77777777" w:rsidR="000D636D" w:rsidRPr="00FE7AD1" w:rsidRDefault="00E31942">
      <w:pPr>
        <w:spacing w:after="0"/>
        <w:rPr>
          <w:rFonts w:asciiTheme="minorHAnsi" w:hAnsiTheme="minorHAnsi"/>
          <w:sz w:val="28"/>
        </w:rPr>
      </w:pPr>
      <w:r w:rsidRPr="00FE7AD1">
        <w:rPr>
          <w:rFonts w:asciiTheme="minorHAnsi" w:hAnsiTheme="minorHAnsi"/>
          <w:sz w:val="28"/>
        </w:rPr>
        <w:t>Aimee C. Knorr, MD</w:t>
      </w:r>
      <w:r w:rsidRPr="00FE7AD1">
        <w:rPr>
          <w:rFonts w:asciiTheme="minorHAnsi" w:hAnsiTheme="minorHAnsi"/>
          <w:sz w:val="28"/>
          <w:vertAlign w:val="superscript"/>
        </w:rPr>
        <w:t>1</w:t>
      </w:r>
      <w:r w:rsidRPr="00FE7AD1">
        <w:rPr>
          <w:rFonts w:asciiTheme="minorHAnsi" w:hAnsiTheme="minorHAnsi"/>
          <w:sz w:val="28"/>
        </w:rPr>
        <w:t xml:space="preserve"> and Elizabeth G. Doherty, MD</w:t>
      </w:r>
      <w:r w:rsidRPr="00FE7AD1">
        <w:rPr>
          <w:rFonts w:asciiTheme="minorHAnsi" w:hAnsiTheme="minorHAnsi"/>
          <w:sz w:val="28"/>
          <w:vertAlign w:val="superscript"/>
        </w:rPr>
        <w:t>1</w:t>
      </w:r>
    </w:p>
    <w:p w14:paraId="78C286EA" w14:textId="3FE94C89" w:rsidR="000D636D" w:rsidRPr="00FE7AD1" w:rsidRDefault="00E31942">
      <w:pPr>
        <w:spacing w:after="0"/>
        <w:rPr>
          <w:rFonts w:asciiTheme="minorHAnsi" w:hAnsiTheme="minorHAnsi"/>
        </w:rPr>
      </w:pPr>
      <w:r w:rsidRPr="00FE7AD1">
        <w:rPr>
          <w:rFonts w:asciiTheme="minorHAnsi" w:hAnsiTheme="minorHAnsi"/>
        </w:rPr>
        <w:t>1. Department of Newborn Medicine, Boston Children’s Hospital and Winchester Hospital.</w:t>
      </w:r>
    </w:p>
    <w:p w14:paraId="59BEC880" w14:textId="77777777" w:rsidR="000D636D" w:rsidRPr="00FE7AD1" w:rsidRDefault="000D636D">
      <w:pPr>
        <w:spacing w:after="0"/>
        <w:rPr>
          <w:rFonts w:asciiTheme="minorHAnsi" w:hAnsiTheme="minorHAnsi"/>
        </w:rPr>
      </w:pPr>
    </w:p>
    <w:p w14:paraId="071EBC55" w14:textId="77777777" w:rsidR="000D636D" w:rsidRPr="00FE7AD1" w:rsidRDefault="00E31942">
      <w:pPr>
        <w:spacing w:after="0"/>
        <w:rPr>
          <w:rFonts w:asciiTheme="minorHAnsi" w:hAnsiTheme="minorHAnsi"/>
        </w:rPr>
      </w:pPr>
      <w:r w:rsidRPr="00FE7AD1">
        <w:rPr>
          <w:rFonts w:asciiTheme="minorHAnsi" w:hAnsiTheme="minorHAnsi"/>
          <w:b/>
          <w:sz w:val="28"/>
        </w:rPr>
        <w:t>Clinical Skills Education Title</w:t>
      </w:r>
    </w:p>
    <w:p w14:paraId="412BB696" w14:textId="77777777" w:rsidR="000D636D" w:rsidRDefault="00E31942">
      <w:pPr>
        <w:spacing w:after="0"/>
        <w:rPr>
          <w:rFonts w:asciiTheme="minorHAnsi" w:hAnsiTheme="minorHAnsi"/>
        </w:rPr>
      </w:pPr>
      <w:r w:rsidRPr="00FE7AD1">
        <w:rPr>
          <w:rFonts w:asciiTheme="minorHAnsi" w:hAnsiTheme="minorHAnsi"/>
        </w:rPr>
        <w:t xml:space="preserve">Newborn Infant </w:t>
      </w:r>
      <w:r w:rsidR="00153AED" w:rsidRPr="00FE7AD1">
        <w:rPr>
          <w:rFonts w:asciiTheme="minorHAnsi" w:hAnsiTheme="minorHAnsi"/>
        </w:rPr>
        <w:t>Neurologic Exam</w:t>
      </w:r>
      <w:r w:rsidR="00FF6B99" w:rsidRPr="00FE7AD1">
        <w:rPr>
          <w:rFonts w:asciiTheme="minorHAnsi" w:hAnsiTheme="minorHAnsi"/>
        </w:rPr>
        <w:t>ination</w:t>
      </w:r>
    </w:p>
    <w:p w14:paraId="7429FF8E" w14:textId="77777777" w:rsidR="000A258D" w:rsidRPr="00FE7AD1" w:rsidRDefault="000A258D">
      <w:pPr>
        <w:spacing w:after="0"/>
        <w:rPr>
          <w:rFonts w:asciiTheme="minorHAnsi" w:hAnsiTheme="minorHAnsi"/>
        </w:rPr>
      </w:pPr>
    </w:p>
    <w:p w14:paraId="45086AB0" w14:textId="77777777" w:rsidR="000D636D" w:rsidRPr="00FE7AD1" w:rsidRDefault="00E31942">
      <w:pPr>
        <w:spacing w:after="0"/>
        <w:rPr>
          <w:rFonts w:asciiTheme="minorHAnsi" w:hAnsiTheme="minorHAnsi"/>
          <w:b/>
          <w:sz w:val="28"/>
        </w:rPr>
      </w:pPr>
      <w:r w:rsidRPr="00FE7AD1">
        <w:rPr>
          <w:rFonts w:asciiTheme="minorHAnsi" w:hAnsiTheme="minorHAnsi"/>
          <w:b/>
          <w:sz w:val="28"/>
        </w:rPr>
        <w:t xml:space="preserve">Overview </w:t>
      </w:r>
    </w:p>
    <w:p w14:paraId="6EF1C5BD" w14:textId="4A2F764E" w:rsidR="000D636D" w:rsidRPr="00FE7AD1" w:rsidRDefault="00E31942">
      <w:pPr>
        <w:spacing w:after="0"/>
        <w:rPr>
          <w:rFonts w:asciiTheme="minorHAnsi" w:hAnsiTheme="minorHAnsi"/>
        </w:rPr>
      </w:pPr>
      <w:r w:rsidRPr="00FE7AD1">
        <w:rPr>
          <w:rFonts w:asciiTheme="minorHAnsi" w:hAnsiTheme="minorHAnsi"/>
        </w:rPr>
        <w:t xml:space="preserve">The </w:t>
      </w:r>
      <w:r w:rsidR="00153AED" w:rsidRPr="00FE7AD1">
        <w:rPr>
          <w:rFonts w:asciiTheme="minorHAnsi" w:hAnsiTheme="minorHAnsi"/>
        </w:rPr>
        <w:t>neurologic examination</w:t>
      </w:r>
      <w:r w:rsidRPr="00FE7AD1">
        <w:rPr>
          <w:rFonts w:asciiTheme="minorHAnsi" w:hAnsiTheme="minorHAnsi"/>
        </w:rPr>
        <w:t xml:space="preserve"> of a newborn infant is an important </w:t>
      </w:r>
      <w:r w:rsidR="00C15C0D">
        <w:rPr>
          <w:rFonts w:asciiTheme="minorHAnsi" w:hAnsiTheme="minorHAnsi"/>
        </w:rPr>
        <w:t xml:space="preserve">clinical </w:t>
      </w:r>
      <w:r w:rsidRPr="00FE7AD1">
        <w:rPr>
          <w:rFonts w:asciiTheme="minorHAnsi" w:hAnsiTheme="minorHAnsi"/>
        </w:rPr>
        <w:t>skill</w:t>
      </w:r>
      <w:r w:rsidR="00153AED" w:rsidRPr="00FE7AD1">
        <w:rPr>
          <w:rFonts w:asciiTheme="minorHAnsi" w:hAnsiTheme="minorHAnsi"/>
        </w:rPr>
        <w:t xml:space="preserve"> to master.</w:t>
      </w:r>
      <w:r w:rsidR="00C905FC" w:rsidRPr="00FE7AD1">
        <w:rPr>
          <w:rFonts w:asciiTheme="minorHAnsi" w:hAnsiTheme="minorHAnsi"/>
        </w:rPr>
        <w:t xml:space="preserve"> There are several components to the exam</w:t>
      </w:r>
      <w:r w:rsidR="00883F31">
        <w:rPr>
          <w:rFonts w:asciiTheme="minorHAnsi" w:hAnsiTheme="minorHAnsi"/>
        </w:rPr>
        <w:t>,</w:t>
      </w:r>
      <w:r w:rsidR="00C905FC" w:rsidRPr="00FE7AD1">
        <w:rPr>
          <w:rFonts w:asciiTheme="minorHAnsi" w:hAnsiTheme="minorHAnsi"/>
        </w:rPr>
        <w:t xml:space="preserve"> </w:t>
      </w:r>
      <w:r w:rsidR="00883F31" w:rsidRPr="00FE7AD1">
        <w:rPr>
          <w:rFonts w:asciiTheme="minorHAnsi" w:hAnsiTheme="minorHAnsi"/>
        </w:rPr>
        <w:t>includ</w:t>
      </w:r>
      <w:r w:rsidR="00883F31">
        <w:rPr>
          <w:rFonts w:asciiTheme="minorHAnsi" w:hAnsiTheme="minorHAnsi"/>
        </w:rPr>
        <w:t>ing</w:t>
      </w:r>
      <w:r w:rsidR="00883F31" w:rsidRPr="00FE7AD1">
        <w:rPr>
          <w:rFonts w:asciiTheme="minorHAnsi" w:hAnsiTheme="minorHAnsi"/>
        </w:rPr>
        <w:t xml:space="preserve"> </w:t>
      </w:r>
      <w:r w:rsidR="00C905FC" w:rsidRPr="00FE7AD1">
        <w:rPr>
          <w:rFonts w:asciiTheme="minorHAnsi" w:hAnsiTheme="minorHAnsi"/>
        </w:rPr>
        <w:t>history taking</w:t>
      </w:r>
      <w:r w:rsidR="00115C88" w:rsidRPr="00FE7AD1">
        <w:rPr>
          <w:rFonts w:asciiTheme="minorHAnsi" w:hAnsiTheme="minorHAnsi"/>
        </w:rPr>
        <w:t xml:space="preserve">, </w:t>
      </w:r>
      <w:r w:rsidR="00C905FC" w:rsidRPr="00FE7AD1">
        <w:rPr>
          <w:rFonts w:asciiTheme="minorHAnsi" w:hAnsiTheme="minorHAnsi"/>
        </w:rPr>
        <w:t>general assessment, motor function, and primitive reflexes.</w:t>
      </w:r>
      <w:r w:rsidR="00316E7E">
        <w:rPr>
          <w:rFonts w:asciiTheme="minorHAnsi" w:hAnsiTheme="minorHAnsi"/>
        </w:rPr>
        <w:t xml:space="preserve"> </w:t>
      </w:r>
      <w:r w:rsidR="00115C88" w:rsidRPr="00FE7AD1">
        <w:rPr>
          <w:rFonts w:asciiTheme="minorHAnsi" w:hAnsiTheme="minorHAnsi"/>
        </w:rPr>
        <w:t xml:space="preserve">The history component of the examination is obtained by reviewing medical records and by asking </w:t>
      </w:r>
      <w:r w:rsidR="00883F31">
        <w:rPr>
          <w:rFonts w:asciiTheme="minorHAnsi" w:hAnsiTheme="minorHAnsi"/>
        </w:rPr>
        <w:t xml:space="preserve">for a </w:t>
      </w:r>
      <w:r w:rsidR="00115C88" w:rsidRPr="00FE7AD1">
        <w:rPr>
          <w:rFonts w:asciiTheme="minorHAnsi" w:hAnsiTheme="minorHAnsi"/>
        </w:rPr>
        <w:t>verbal history from</w:t>
      </w:r>
      <w:r w:rsidR="00883F31">
        <w:rPr>
          <w:rFonts w:asciiTheme="minorHAnsi" w:hAnsiTheme="minorHAnsi"/>
        </w:rPr>
        <w:t xml:space="preserve"> the</w:t>
      </w:r>
      <w:r w:rsidR="00115C88" w:rsidRPr="00FE7AD1">
        <w:rPr>
          <w:rFonts w:asciiTheme="minorHAnsi" w:hAnsiTheme="minorHAnsi"/>
        </w:rPr>
        <w:t xml:space="preserve"> parents. Th</w:t>
      </w:r>
      <w:r w:rsidR="00883F31">
        <w:rPr>
          <w:rFonts w:asciiTheme="minorHAnsi" w:hAnsiTheme="minorHAnsi"/>
        </w:rPr>
        <w:t>is</w:t>
      </w:r>
      <w:r w:rsidR="00115C88" w:rsidRPr="00FE7AD1">
        <w:rPr>
          <w:rFonts w:asciiTheme="minorHAnsi" w:hAnsiTheme="minorHAnsi"/>
        </w:rPr>
        <w:t xml:space="preserve"> should include maternal history complete with pregnancy course and any complications, maternal drug or alcohol use, and delivery history including gestational age and Apgar scores. Next, the infant’s history is gathered</w:t>
      </w:r>
      <w:r w:rsidR="00883F31">
        <w:rPr>
          <w:rFonts w:asciiTheme="minorHAnsi" w:hAnsiTheme="minorHAnsi"/>
        </w:rPr>
        <w:t xml:space="preserve">, including </w:t>
      </w:r>
      <w:r w:rsidR="00115C88" w:rsidRPr="00FE7AD1">
        <w:rPr>
          <w:rFonts w:asciiTheme="minorHAnsi" w:hAnsiTheme="minorHAnsi"/>
        </w:rPr>
        <w:t xml:space="preserve">illnesses, hospitalizations, surgeries, immunizations, medications, and developmental milestones. The last component of the history taking includes family history with pertinent positive or negative findings, such as seizures, </w:t>
      </w:r>
      <w:proofErr w:type="spellStart"/>
      <w:r w:rsidR="00115C88" w:rsidRPr="00FE7AD1">
        <w:rPr>
          <w:rFonts w:asciiTheme="minorHAnsi" w:hAnsiTheme="minorHAnsi"/>
        </w:rPr>
        <w:t>neurocutaneous</w:t>
      </w:r>
      <w:proofErr w:type="spellEnd"/>
      <w:r w:rsidR="00115C88" w:rsidRPr="00FE7AD1">
        <w:rPr>
          <w:rFonts w:asciiTheme="minorHAnsi" w:hAnsiTheme="minorHAnsi"/>
        </w:rPr>
        <w:t xml:space="preserve"> syndromes, neurodegenerative disorders, congenital anomalies, and genetic disorders. </w:t>
      </w:r>
      <w:r w:rsidR="00883F31">
        <w:rPr>
          <w:rFonts w:asciiTheme="minorHAnsi" w:hAnsiTheme="minorHAnsi"/>
        </w:rPr>
        <w:br/>
      </w:r>
    </w:p>
    <w:p w14:paraId="4C3BE1C4" w14:textId="19DA5A04" w:rsidR="000D636D" w:rsidRDefault="00115C88">
      <w:pPr>
        <w:spacing w:after="0"/>
        <w:rPr>
          <w:rFonts w:asciiTheme="minorHAnsi" w:hAnsiTheme="minorHAnsi"/>
        </w:rPr>
      </w:pPr>
      <w:r w:rsidRPr="00FE7AD1">
        <w:rPr>
          <w:rFonts w:asciiTheme="minorHAnsi" w:hAnsiTheme="minorHAnsi"/>
        </w:rPr>
        <w:t>The newborn infant physical assessment includes a neurologic evaluation</w:t>
      </w:r>
      <w:r w:rsidR="005A28B5">
        <w:rPr>
          <w:rFonts w:asciiTheme="minorHAnsi" w:hAnsiTheme="minorHAnsi"/>
        </w:rPr>
        <w:t>,</w:t>
      </w:r>
      <w:r w:rsidRPr="00FE7AD1">
        <w:rPr>
          <w:rFonts w:asciiTheme="minorHAnsi" w:hAnsiTheme="minorHAnsi"/>
        </w:rPr>
        <w:t xml:space="preserve"> but</w:t>
      </w:r>
      <w:r w:rsidR="00FE7AD1" w:rsidRPr="00FE7AD1">
        <w:rPr>
          <w:rFonts w:asciiTheme="minorHAnsi" w:hAnsiTheme="minorHAnsi"/>
        </w:rPr>
        <w:t xml:space="preserve"> it</w:t>
      </w:r>
      <w:r w:rsidRPr="00FE7AD1">
        <w:rPr>
          <w:rFonts w:asciiTheme="minorHAnsi" w:hAnsiTheme="minorHAnsi"/>
        </w:rPr>
        <w:t xml:space="preserve"> is most often </w:t>
      </w:r>
      <w:proofErr w:type="gramStart"/>
      <w:r w:rsidRPr="00FE7AD1">
        <w:rPr>
          <w:rFonts w:asciiTheme="minorHAnsi" w:hAnsiTheme="minorHAnsi"/>
        </w:rPr>
        <w:t>abbreviated</w:t>
      </w:r>
      <w:proofErr w:type="gramEnd"/>
      <w:r w:rsidRPr="00FE7AD1">
        <w:rPr>
          <w:rFonts w:asciiTheme="minorHAnsi" w:hAnsiTheme="minorHAnsi"/>
        </w:rPr>
        <w:t xml:space="preserve">. A comprehensive neurologic examination is warranted for any newborn suspected to have a neurologic abnormality either by history (e.g. abnormal movements per parent report), by risk factors (e.g. perinatal asphyxia), by overt physical exam findings (e.g. abnormal arm postures with </w:t>
      </w:r>
      <w:proofErr w:type="spellStart"/>
      <w:r w:rsidRPr="00FE7AD1">
        <w:rPr>
          <w:rFonts w:asciiTheme="minorHAnsi" w:hAnsiTheme="minorHAnsi"/>
        </w:rPr>
        <w:t>Erb’s</w:t>
      </w:r>
      <w:proofErr w:type="spellEnd"/>
      <w:r w:rsidRPr="00FE7AD1">
        <w:rPr>
          <w:rFonts w:asciiTheme="minorHAnsi" w:hAnsiTheme="minorHAnsi"/>
        </w:rPr>
        <w:t xml:space="preserve"> palsy), or by genetic history (e.g. relative with Tuberous Sclerosis).  </w:t>
      </w:r>
    </w:p>
    <w:p w14:paraId="3050EAA8" w14:textId="77777777" w:rsidR="00FE7AD1" w:rsidRPr="00FE7AD1" w:rsidRDefault="00FE7AD1">
      <w:pPr>
        <w:spacing w:after="0"/>
        <w:rPr>
          <w:rFonts w:asciiTheme="minorHAnsi" w:hAnsiTheme="minorHAnsi"/>
        </w:rPr>
      </w:pPr>
    </w:p>
    <w:p w14:paraId="2B46E954" w14:textId="11D063E0" w:rsidR="000D636D" w:rsidRPr="00FE7AD1" w:rsidRDefault="00E31942">
      <w:pPr>
        <w:spacing w:after="0"/>
        <w:rPr>
          <w:rFonts w:asciiTheme="minorHAnsi" w:hAnsiTheme="minorHAnsi"/>
          <w:sz w:val="28"/>
        </w:rPr>
      </w:pPr>
      <w:r w:rsidRPr="00FE7AD1">
        <w:rPr>
          <w:rFonts w:asciiTheme="minorHAnsi" w:hAnsiTheme="minorHAnsi"/>
          <w:b/>
          <w:sz w:val="28"/>
        </w:rPr>
        <w:t xml:space="preserve">Procedure and </w:t>
      </w:r>
      <w:r w:rsidR="0058305F">
        <w:rPr>
          <w:rFonts w:asciiTheme="minorHAnsi" w:hAnsiTheme="minorHAnsi"/>
          <w:b/>
          <w:sz w:val="28"/>
        </w:rPr>
        <w:t>R</w:t>
      </w:r>
      <w:r w:rsidRPr="00FE7AD1">
        <w:rPr>
          <w:rFonts w:asciiTheme="minorHAnsi" w:hAnsiTheme="minorHAnsi"/>
          <w:b/>
          <w:sz w:val="28"/>
        </w:rPr>
        <w:t xml:space="preserve">epresentative </w:t>
      </w:r>
      <w:r w:rsidR="0058305F">
        <w:rPr>
          <w:rFonts w:asciiTheme="minorHAnsi" w:hAnsiTheme="minorHAnsi"/>
          <w:b/>
          <w:sz w:val="28"/>
        </w:rPr>
        <w:t>F</w:t>
      </w:r>
      <w:r w:rsidRPr="00FE7AD1">
        <w:rPr>
          <w:rFonts w:asciiTheme="minorHAnsi" w:hAnsiTheme="minorHAnsi"/>
          <w:b/>
          <w:sz w:val="28"/>
        </w:rPr>
        <w:t>indings</w:t>
      </w:r>
    </w:p>
    <w:p w14:paraId="5A71FB21" w14:textId="0AEE75B3" w:rsidR="000D636D" w:rsidRPr="00FE7AD1" w:rsidRDefault="00E31942">
      <w:pPr>
        <w:pStyle w:val="NormalWeb"/>
        <w:spacing w:before="0" w:beforeAutospacing="0" w:after="0" w:afterAutospacing="0"/>
        <w:rPr>
          <w:rFonts w:asciiTheme="minorHAnsi" w:hAnsiTheme="minorHAnsi"/>
        </w:rPr>
      </w:pPr>
      <w:r w:rsidRPr="00FE7AD1">
        <w:rPr>
          <w:rFonts w:asciiTheme="minorHAnsi" w:hAnsiTheme="minorHAnsi"/>
        </w:rPr>
        <w:t>There is no exact</w:t>
      </w:r>
      <w:r w:rsidR="0058305F">
        <w:rPr>
          <w:rFonts w:asciiTheme="minorHAnsi" w:hAnsiTheme="minorHAnsi"/>
        </w:rPr>
        <w:t>,</w:t>
      </w:r>
      <w:r w:rsidRPr="00FE7AD1">
        <w:rPr>
          <w:rFonts w:asciiTheme="minorHAnsi" w:hAnsiTheme="minorHAnsi"/>
        </w:rPr>
        <w:t xml:space="preserve"> ordered sequence to the </w:t>
      </w:r>
      <w:r w:rsidR="00153AED" w:rsidRPr="00FE7AD1">
        <w:rPr>
          <w:rFonts w:asciiTheme="minorHAnsi" w:hAnsiTheme="minorHAnsi"/>
        </w:rPr>
        <w:t>infant neurologic examination</w:t>
      </w:r>
      <w:r w:rsidRPr="00FE7AD1">
        <w:rPr>
          <w:rFonts w:asciiTheme="minorHAnsi" w:hAnsiTheme="minorHAnsi"/>
        </w:rPr>
        <w:t xml:space="preserve">. </w:t>
      </w:r>
      <w:commentRangeStart w:id="0"/>
      <w:commentRangeStart w:id="1"/>
      <w:r w:rsidRPr="00FE7AD1">
        <w:rPr>
          <w:rFonts w:asciiTheme="minorHAnsi" w:hAnsiTheme="minorHAnsi"/>
        </w:rPr>
        <w:t>However, it is useful if certain parts of the exam are done while the infant is quiet</w:t>
      </w:r>
      <w:r w:rsidR="009B2B7B" w:rsidRPr="00FE7AD1">
        <w:rPr>
          <w:rFonts w:asciiTheme="minorHAnsi" w:hAnsiTheme="minorHAnsi"/>
        </w:rPr>
        <w:t xml:space="preserve"> (observation of state, posture, involuntary activity (i.e. jitteriness; tremors)</w:t>
      </w:r>
      <w:r w:rsidR="009E2A55">
        <w:rPr>
          <w:rFonts w:asciiTheme="minorHAnsi" w:hAnsiTheme="minorHAnsi"/>
        </w:rPr>
        <w:t>)</w:t>
      </w:r>
      <w:r w:rsidR="00A47532" w:rsidRPr="00FE7AD1">
        <w:rPr>
          <w:rFonts w:asciiTheme="minorHAnsi" w:hAnsiTheme="minorHAnsi"/>
        </w:rPr>
        <w:t xml:space="preserve">, </w:t>
      </w:r>
      <w:r w:rsidRPr="00FE7AD1">
        <w:rPr>
          <w:rFonts w:asciiTheme="minorHAnsi" w:hAnsiTheme="minorHAnsi"/>
        </w:rPr>
        <w:t>while other parts of the exam are best elicited while the infant is alert and active</w:t>
      </w:r>
      <w:r w:rsidR="00FE7AD1" w:rsidRPr="00FE7AD1">
        <w:rPr>
          <w:rFonts w:asciiTheme="minorHAnsi" w:hAnsiTheme="minorHAnsi"/>
        </w:rPr>
        <w:t xml:space="preserve"> </w:t>
      </w:r>
      <w:r w:rsidR="009B2B7B" w:rsidRPr="00FE7AD1">
        <w:rPr>
          <w:rFonts w:asciiTheme="minorHAnsi" w:hAnsiTheme="minorHAnsi"/>
        </w:rPr>
        <w:t>(muscle strength, tone, voluntary activity)</w:t>
      </w:r>
      <w:r w:rsidR="00883F31">
        <w:rPr>
          <w:rFonts w:asciiTheme="minorHAnsi" w:hAnsiTheme="minorHAnsi"/>
        </w:rPr>
        <w:t>.</w:t>
      </w:r>
    </w:p>
    <w:commentRangeEnd w:id="0"/>
    <w:p w14:paraId="61BC02FE" w14:textId="77777777" w:rsidR="000D636D" w:rsidRPr="00FE7AD1" w:rsidRDefault="00561EDC">
      <w:pPr>
        <w:spacing w:after="0"/>
        <w:rPr>
          <w:rFonts w:asciiTheme="minorHAnsi" w:hAnsiTheme="minorHAnsi"/>
        </w:rPr>
      </w:pPr>
      <w:r>
        <w:rPr>
          <w:rStyle w:val="CommentReference"/>
        </w:rPr>
        <w:commentReference w:id="0"/>
      </w:r>
      <w:commentRangeEnd w:id="1"/>
      <w:r w:rsidR="009E2A55">
        <w:rPr>
          <w:rStyle w:val="CommentReference"/>
        </w:rPr>
        <w:commentReference w:id="1"/>
      </w:r>
    </w:p>
    <w:p w14:paraId="04CBBA98" w14:textId="43600DFE"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1.</w:t>
      </w:r>
      <w:r w:rsidR="00FE7AD1" w:rsidRPr="007340F5">
        <w:rPr>
          <w:rFonts w:asciiTheme="minorHAnsi" w:hAnsiTheme="minorHAnsi"/>
          <w:highlight w:val="yellow"/>
        </w:rPr>
        <w:t xml:space="preserve"> </w:t>
      </w:r>
      <w:r w:rsidR="005900E3" w:rsidRPr="007340F5">
        <w:rPr>
          <w:rFonts w:asciiTheme="minorHAnsi" w:hAnsiTheme="minorHAnsi"/>
          <w:highlight w:val="yellow"/>
        </w:rPr>
        <w:t xml:space="preserve">Tell </w:t>
      </w:r>
      <w:r w:rsidR="00883F31">
        <w:rPr>
          <w:rFonts w:asciiTheme="minorHAnsi" w:hAnsiTheme="minorHAnsi"/>
          <w:highlight w:val="yellow"/>
        </w:rPr>
        <w:t xml:space="preserve">the </w:t>
      </w:r>
      <w:r w:rsidR="005900E3" w:rsidRPr="007340F5">
        <w:rPr>
          <w:rFonts w:asciiTheme="minorHAnsi" w:hAnsiTheme="minorHAnsi"/>
          <w:highlight w:val="yellow"/>
        </w:rPr>
        <w:t xml:space="preserve">parents you are about to do </w:t>
      </w:r>
      <w:r w:rsidR="00883F31">
        <w:rPr>
          <w:rFonts w:asciiTheme="minorHAnsi" w:hAnsiTheme="minorHAnsi"/>
          <w:highlight w:val="yellow"/>
        </w:rPr>
        <w:t>a</w:t>
      </w:r>
      <w:r w:rsidR="00883F31" w:rsidRPr="007340F5">
        <w:rPr>
          <w:rFonts w:asciiTheme="minorHAnsi" w:hAnsiTheme="minorHAnsi"/>
          <w:highlight w:val="yellow"/>
        </w:rPr>
        <w:t xml:space="preserve"> </w:t>
      </w:r>
      <w:r w:rsidR="005900E3" w:rsidRPr="007340F5">
        <w:rPr>
          <w:rFonts w:asciiTheme="minorHAnsi" w:hAnsiTheme="minorHAnsi"/>
          <w:highlight w:val="yellow"/>
        </w:rPr>
        <w:t>neurologic examination on their infant. Let them know it is a painless exam that show</w:t>
      </w:r>
      <w:r w:rsidR="00B466B3">
        <w:rPr>
          <w:rFonts w:asciiTheme="minorHAnsi" w:hAnsiTheme="minorHAnsi"/>
          <w:highlight w:val="yellow"/>
        </w:rPr>
        <w:t>s</w:t>
      </w:r>
      <w:r w:rsidR="005900E3" w:rsidRPr="007340F5">
        <w:rPr>
          <w:rFonts w:asciiTheme="minorHAnsi" w:hAnsiTheme="minorHAnsi"/>
          <w:highlight w:val="yellow"/>
        </w:rPr>
        <w:t xml:space="preserve"> how the central nervous systems (brain and spinal cord) are functioning.</w:t>
      </w:r>
      <w:r w:rsidR="00883F31">
        <w:rPr>
          <w:rFonts w:asciiTheme="minorHAnsi" w:hAnsiTheme="minorHAnsi"/>
          <w:highlight w:val="yellow"/>
        </w:rPr>
        <w:br/>
      </w:r>
    </w:p>
    <w:p w14:paraId="16C21769" w14:textId="65607052"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 xml:space="preserve">2. </w:t>
      </w:r>
      <w:r w:rsidR="005900E3" w:rsidRPr="007340F5">
        <w:rPr>
          <w:rFonts w:asciiTheme="minorHAnsi" w:hAnsiTheme="minorHAnsi"/>
          <w:highlight w:val="yellow"/>
        </w:rPr>
        <w:t>Wash your hands.</w:t>
      </w:r>
      <w:r w:rsidR="00883F31">
        <w:rPr>
          <w:rFonts w:asciiTheme="minorHAnsi" w:hAnsiTheme="minorHAnsi"/>
          <w:highlight w:val="yellow"/>
        </w:rPr>
        <w:br/>
      </w:r>
    </w:p>
    <w:p w14:paraId="2F08E7D8" w14:textId="0C0D9B34"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 xml:space="preserve">3. </w:t>
      </w:r>
      <w:r w:rsidR="00E31942" w:rsidRPr="007340F5">
        <w:rPr>
          <w:rFonts w:asciiTheme="minorHAnsi" w:hAnsiTheme="minorHAnsi"/>
          <w:highlight w:val="yellow"/>
        </w:rPr>
        <w:t>Remove any clothing on the infant</w:t>
      </w:r>
      <w:r w:rsidR="00B466B3">
        <w:rPr>
          <w:rFonts w:asciiTheme="minorHAnsi" w:hAnsiTheme="minorHAnsi"/>
          <w:highlight w:val="yellow"/>
        </w:rPr>
        <w:t>,</w:t>
      </w:r>
      <w:r w:rsidR="00E31942" w:rsidRPr="007340F5">
        <w:rPr>
          <w:rFonts w:asciiTheme="minorHAnsi" w:hAnsiTheme="minorHAnsi"/>
          <w:highlight w:val="yellow"/>
        </w:rPr>
        <w:t xml:space="preserve"> and perform the exam either on a warme</w:t>
      </w:r>
      <w:r w:rsidR="00B466B3">
        <w:rPr>
          <w:rFonts w:asciiTheme="minorHAnsi" w:hAnsiTheme="minorHAnsi"/>
          <w:highlight w:val="yellow"/>
        </w:rPr>
        <w:t>d</w:t>
      </w:r>
      <w:r w:rsidR="00883F31">
        <w:rPr>
          <w:rFonts w:asciiTheme="minorHAnsi" w:hAnsiTheme="minorHAnsi"/>
          <w:highlight w:val="yellow"/>
        </w:rPr>
        <w:t xml:space="preserve"> </w:t>
      </w:r>
      <w:r w:rsidR="00673572" w:rsidRPr="007340F5">
        <w:rPr>
          <w:rFonts w:asciiTheme="minorHAnsi" w:hAnsiTheme="minorHAnsi"/>
          <w:highlight w:val="yellow"/>
        </w:rPr>
        <w:t>examination table</w:t>
      </w:r>
      <w:r w:rsidR="00E31942" w:rsidRPr="007340F5">
        <w:rPr>
          <w:rFonts w:asciiTheme="minorHAnsi" w:hAnsiTheme="minorHAnsi"/>
          <w:highlight w:val="yellow"/>
        </w:rPr>
        <w:t xml:space="preserve"> or in an open crib</w:t>
      </w:r>
      <w:r w:rsidR="00883F31">
        <w:rPr>
          <w:rFonts w:asciiTheme="minorHAnsi" w:hAnsiTheme="minorHAnsi"/>
          <w:highlight w:val="yellow"/>
        </w:rPr>
        <w:t>,</w:t>
      </w:r>
      <w:r w:rsidR="00E31942" w:rsidRPr="007340F5">
        <w:rPr>
          <w:rFonts w:asciiTheme="minorHAnsi" w:hAnsiTheme="minorHAnsi"/>
          <w:highlight w:val="yellow"/>
        </w:rPr>
        <w:t xml:space="preserve"> being mindful of the duration of the exam as infants can get cold</w:t>
      </w:r>
      <w:r w:rsidR="00B466B3">
        <w:rPr>
          <w:rFonts w:asciiTheme="minorHAnsi" w:hAnsiTheme="minorHAnsi"/>
          <w:highlight w:val="yellow"/>
        </w:rPr>
        <w:t xml:space="preserve"> easily</w:t>
      </w:r>
      <w:r w:rsidR="00E31942" w:rsidRPr="007340F5">
        <w:rPr>
          <w:rFonts w:asciiTheme="minorHAnsi" w:hAnsiTheme="minorHAnsi"/>
          <w:highlight w:val="yellow"/>
        </w:rPr>
        <w:t>.</w:t>
      </w:r>
      <w:r w:rsidR="00883F31">
        <w:rPr>
          <w:rFonts w:asciiTheme="minorHAnsi" w:hAnsiTheme="minorHAnsi"/>
          <w:highlight w:val="yellow"/>
        </w:rPr>
        <w:br/>
      </w:r>
    </w:p>
    <w:p w14:paraId="03B31500" w14:textId="0107E3A0" w:rsidR="000D636D" w:rsidRPr="00FE7AD1" w:rsidRDefault="009B2B7B" w:rsidP="00F11722">
      <w:pPr>
        <w:pStyle w:val="ListParagraph"/>
        <w:spacing w:after="0"/>
        <w:ind w:left="0"/>
        <w:rPr>
          <w:rFonts w:asciiTheme="minorHAnsi" w:hAnsiTheme="minorHAnsi"/>
        </w:rPr>
      </w:pPr>
      <w:r w:rsidRPr="007340F5">
        <w:rPr>
          <w:rFonts w:asciiTheme="minorHAnsi" w:hAnsiTheme="minorHAnsi"/>
          <w:highlight w:val="yellow"/>
        </w:rPr>
        <w:t>4.</w:t>
      </w:r>
      <w:r w:rsidR="00FE7AD1" w:rsidRPr="007340F5">
        <w:rPr>
          <w:rFonts w:asciiTheme="minorHAnsi" w:hAnsiTheme="minorHAnsi"/>
          <w:highlight w:val="yellow"/>
        </w:rPr>
        <w:t xml:space="preserve"> </w:t>
      </w:r>
      <w:r w:rsidR="005F2A7B" w:rsidRPr="007340F5">
        <w:rPr>
          <w:rFonts w:asciiTheme="minorHAnsi" w:hAnsiTheme="minorHAnsi"/>
          <w:highlight w:val="yellow"/>
        </w:rPr>
        <w:t xml:space="preserve">Record the infant’s </w:t>
      </w:r>
      <w:r w:rsidR="00E31942" w:rsidRPr="007340F5">
        <w:rPr>
          <w:rFonts w:asciiTheme="minorHAnsi" w:hAnsiTheme="minorHAnsi"/>
          <w:highlight w:val="yellow"/>
        </w:rPr>
        <w:t xml:space="preserve">growth parameters (weight, length, and head circumference </w:t>
      </w:r>
      <w:r w:rsidR="00673572" w:rsidRPr="007340F5">
        <w:rPr>
          <w:rFonts w:asciiTheme="minorHAnsi" w:hAnsiTheme="minorHAnsi"/>
          <w:highlight w:val="yellow"/>
        </w:rPr>
        <w:t>including</w:t>
      </w:r>
      <w:r w:rsidR="00E31942" w:rsidRPr="007340F5">
        <w:rPr>
          <w:rFonts w:asciiTheme="minorHAnsi" w:hAnsiTheme="minorHAnsi"/>
          <w:highlight w:val="yellow"/>
        </w:rPr>
        <w:t xml:space="preserve"> percentiles on </w:t>
      </w:r>
      <w:r w:rsidR="00B466B3">
        <w:rPr>
          <w:rFonts w:asciiTheme="minorHAnsi" w:hAnsiTheme="minorHAnsi"/>
          <w:highlight w:val="yellow"/>
        </w:rPr>
        <w:t xml:space="preserve">a </w:t>
      </w:r>
      <w:r w:rsidR="00E31942" w:rsidRPr="007340F5">
        <w:rPr>
          <w:rFonts w:asciiTheme="minorHAnsi" w:hAnsiTheme="minorHAnsi"/>
          <w:highlight w:val="yellow"/>
        </w:rPr>
        <w:t>growth chart based on gestational age).</w:t>
      </w:r>
      <w:r w:rsidR="006C4719" w:rsidRPr="00FE7AD1">
        <w:rPr>
          <w:rFonts w:asciiTheme="minorHAnsi" w:hAnsiTheme="minorHAnsi"/>
        </w:rPr>
        <w:t xml:space="preserve"> A rule of thumb for average h</w:t>
      </w:r>
      <w:r w:rsidR="007A213F" w:rsidRPr="00FE7AD1">
        <w:rPr>
          <w:rFonts w:asciiTheme="minorHAnsi" w:hAnsiTheme="minorHAnsi"/>
        </w:rPr>
        <w:t xml:space="preserve">ead </w:t>
      </w:r>
      <w:r w:rsidR="007A213F" w:rsidRPr="00FE7AD1">
        <w:rPr>
          <w:rFonts w:asciiTheme="minorHAnsi" w:hAnsiTheme="minorHAnsi"/>
        </w:rPr>
        <w:lastRenderedPageBreak/>
        <w:t xml:space="preserve">circumference is </w:t>
      </w:r>
      <w:r w:rsidR="006C4719" w:rsidRPr="00FE7AD1">
        <w:rPr>
          <w:rFonts w:asciiTheme="minorHAnsi" w:hAnsiTheme="minorHAnsi"/>
        </w:rPr>
        <w:t>35 cm for full-term infant, 40 cm for 3 month</w:t>
      </w:r>
      <w:r w:rsidR="009E2A55">
        <w:rPr>
          <w:rFonts w:asciiTheme="minorHAnsi" w:hAnsiTheme="minorHAnsi"/>
        </w:rPr>
        <w:t>s-old</w:t>
      </w:r>
      <w:r w:rsidR="006C4719" w:rsidRPr="00FE7AD1">
        <w:rPr>
          <w:rFonts w:asciiTheme="minorHAnsi" w:hAnsiTheme="minorHAnsi"/>
        </w:rPr>
        <w:t xml:space="preserve"> infant,</w:t>
      </w:r>
      <w:r w:rsidR="00FE7AD1">
        <w:rPr>
          <w:rFonts w:asciiTheme="minorHAnsi" w:hAnsiTheme="minorHAnsi"/>
        </w:rPr>
        <w:t xml:space="preserve"> </w:t>
      </w:r>
      <w:r w:rsidR="006C4719" w:rsidRPr="00FE7AD1">
        <w:rPr>
          <w:rFonts w:asciiTheme="minorHAnsi" w:hAnsiTheme="minorHAnsi"/>
        </w:rPr>
        <w:t>45 cm for 6 month</w:t>
      </w:r>
      <w:r w:rsidR="009E2A55">
        <w:rPr>
          <w:rFonts w:asciiTheme="minorHAnsi" w:hAnsiTheme="minorHAnsi"/>
        </w:rPr>
        <w:t>s-old</w:t>
      </w:r>
      <w:r w:rsidR="006C4719" w:rsidRPr="00FE7AD1">
        <w:rPr>
          <w:rFonts w:asciiTheme="minorHAnsi" w:hAnsiTheme="minorHAnsi"/>
        </w:rPr>
        <w:t xml:space="preserve"> infant</w:t>
      </w:r>
      <w:r w:rsidR="00673572" w:rsidRPr="00FE7AD1">
        <w:rPr>
          <w:rFonts w:asciiTheme="minorHAnsi" w:hAnsiTheme="minorHAnsi"/>
        </w:rPr>
        <w:t>s</w:t>
      </w:r>
      <w:r w:rsidR="006C4719" w:rsidRPr="00FE7AD1">
        <w:rPr>
          <w:rFonts w:asciiTheme="minorHAnsi" w:hAnsiTheme="minorHAnsi"/>
        </w:rPr>
        <w:t>, and 50 cm for 9 month</w:t>
      </w:r>
      <w:r w:rsidR="009E2A55">
        <w:rPr>
          <w:rFonts w:asciiTheme="minorHAnsi" w:hAnsiTheme="minorHAnsi"/>
        </w:rPr>
        <w:t>s-old</w:t>
      </w:r>
      <w:r w:rsidR="006C4719" w:rsidRPr="00FE7AD1">
        <w:rPr>
          <w:rFonts w:asciiTheme="minorHAnsi" w:hAnsiTheme="minorHAnsi"/>
        </w:rPr>
        <w:t xml:space="preserve"> infant. Aberrations in head circumference can be an indicator of </w:t>
      </w:r>
      <w:r w:rsidR="00883F31">
        <w:rPr>
          <w:rFonts w:asciiTheme="minorHAnsi" w:hAnsiTheme="minorHAnsi"/>
        </w:rPr>
        <w:t xml:space="preserve">an </w:t>
      </w:r>
      <w:r w:rsidR="006C4719" w:rsidRPr="00FE7AD1">
        <w:rPr>
          <w:rFonts w:asciiTheme="minorHAnsi" w:hAnsiTheme="minorHAnsi"/>
        </w:rPr>
        <w:t xml:space="preserve">underlying neurologic condition. </w:t>
      </w:r>
      <w:r w:rsidR="00883F31">
        <w:rPr>
          <w:rFonts w:asciiTheme="minorHAnsi" w:hAnsiTheme="minorHAnsi"/>
        </w:rPr>
        <w:br/>
      </w:r>
    </w:p>
    <w:p w14:paraId="08395813" w14:textId="68651F2D" w:rsidR="000D636D" w:rsidRPr="007340F5" w:rsidRDefault="00A47532">
      <w:pPr>
        <w:spacing w:after="0"/>
        <w:rPr>
          <w:rFonts w:asciiTheme="minorHAnsi" w:hAnsiTheme="minorHAnsi"/>
          <w:highlight w:val="yellow"/>
        </w:rPr>
      </w:pPr>
      <w:r w:rsidRPr="007340F5">
        <w:rPr>
          <w:rFonts w:asciiTheme="minorHAnsi" w:hAnsiTheme="minorHAnsi"/>
          <w:highlight w:val="yellow"/>
        </w:rPr>
        <w:t>5.</w:t>
      </w:r>
      <w:r w:rsidR="00FE7AD1" w:rsidRPr="007340F5">
        <w:rPr>
          <w:rFonts w:asciiTheme="minorHAnsi" w:hAnsiTheme="minorHAnsi"/>
          <w:highlight w:val="yellow"/>
        </w:rPr>
        <w:t xml:space="preserve"> Note</w:t>
      </w:r>
      <w:r w:rsidR="00E31942" w:rsidRPr="007340F5">
        <w:rPr>
          <w:rFonts w:asciiTheme="minorHAnsi" w:hAnsiTheme="minorHAnsi"/>
          <w:highlight w:val="yellow"/>
        </w:rPr>
        <w:t xml:space="preserve"> </w:t>
      </w:r>
      <w:r w:rsidR="005900E3" w:rsidRPr="007340F5">
        <w:rPr>
          <w:rFonts w:asciiTheme="minorHAnsi" w:hAnsiTheme="minorHAnsi"/>
          <w:highlight w:val="yellow"/>
        </w:rPr>
        <w:t xml:space="preserve">the infant’s </w:t>
      </w:r>
      <w:r w:rsidR="00E31942" w:rsidRPr="007340F5">
        <w:rPr>
          <w:rFonts w:asciiTheme="minorHAnsi" w:hAnsiTheme="minorHAnsi"/>
          <w:highlight w:val="yellow"/>
        </w:rPr>
        <w:t>state (e.g. alert, active, sleeping, in no apparent distress</w:t>
      </w:r>
      <w:r w:rsidR="00B466B3">
        <w:rPr>
          <w:rFonts w:asciiTheme="minorHAnsi" w:hAnsiTheme="minorHAnsi"/>
          <w:highlight w:val="yellow"/>
        </w:rPr>
        <w:t>,</w:t>
      </w:r>
      <w:r w:rsidR="00E31942" w:rsidRPr="007340F5">
        <w:rPr>
          <w:rFonts w:asciiTheme="minorHAnsi" w:hAnsiTheme="minorHAnsi"/>
          <w:highlight w:val="yellow"/>
        </w:rPr>
        <w:t xml:space="preserve"> or in distress).</w:t>
      </w:r>
      <w:r w:rsidR="00883F31">
        <w:rPr>
          <w:rFonts w:asciiTheme="minorHAnsi" w:hAnsiTheme="minorHAnsi"/>
          <w:highlight w:val="yellow"/>
        </w:rPr>
        <w:br/>
      </w:r>
    </w:p>
    <w:p w14:paraId="1AF497C9" w14:textId="66660B34" w:rsidR="000D636D" w:rsidRPr="00FE7AD1" w:rsidRDefault="00A47532">
      <w:pPr>
        <w:spacing w:after="0"/>
        <w:rPr>
          <w:rFonts w:asciiTheme="minorHAnsi" w:hAnsiTheme="minorHAnsi"/>
        </w:rPr>
      </w:pPr>
      <w:r w:rsidRPr="007340F5">
        <w:rPr>
          <w:rFonts w:asciiTheme="minorHAnsi" w:hAnsiTheme="minorHAnsi"/>
          <w:highlight w:val="yellow"/>
        </w:rPr>
        <w:t xml:space="preserve">6. </w:t>
      </w:r>
      <w:r w:rsidR="00FE7AD1" w:rsidRPr="007340F5">
        <w:rPr>
          <w:rFonts w:asciiTheme="minorHAnsi" w:hAnsiTheme="minorHAnsi"/>
          <w:highlight w:val="yellow"/>
        </w:rPr>
        <w:t>Note</w:t>
      </w:r>
      <w:r w:rsidR="00E31942" w:rsidRPr="007340F5">
        <w:rPr>
          <w:rFonts w:asciiTheme="minorHAnsi" w:hAnsiTheme="minorHAnsi"/>
          <w:highlight w:val="yellow"/>
        </w:rPr>
        <w:t xml:space="preserve"> </w:t>
      </w:r>
      <w:r w:rsidR="005900E3" w:rsidRPr="007340F5">
        <w:rPr>
          <w:rFonts w:asciiTheme="minorHAnsi" w:hAnsiTheme="minorHAnsi"/>
          <w:highlight w:val="yellow"/>
        </w:rPr>
        <w:t xml:space="preserve">the infant’s </w:t>
      </w:r>
      <w:r w:rsidR="00E31942" w:rsidRPr="007340F5">
        <w:rPr>
          <w:rFonts w:asciiTheme="minorHAnsi" w:hAnsiTheme="minorHAnsi"/>
          <w:highlight w:val="yellow"/>
        </w:rPr>
        <w:t>posture (e.g. flexion, extension, position).</w:t>
      </w:r>
      <w:r w:rsidR="00E31942" w:rsidRPr="00FE7AD1">
        <w:rPr>
          <w:rFonts w:asciiTheme="minorHAnsi" w:hAnsiTheme="minorHAnsi"/>
        </w:rPr>
        <w:t xml:space="preserve"> Infants in breech positioning in utero frequently demonstrate hip flexion/leg extension at birth.</w:t>
      </w:r>
      <w:r w:rsidR="00673572" w:rsidRPr="00FE7AD1">
        <w:rPr>
          <w:rFonts w:asciiTheme="minorHAnsi" w:hAnsiTheme="minorHAnsi"/>
        </w:rPr>
        <w:t xml:space="preserve"> Predominant flexion of limbs is usually present in term newborns.</w:t>
      </w:r>
      <w:r w:rsidR="00883F31">
        <w:rPr>
          <w:rFonts w:asciiTheme="minorHAnsi" w:hAnsiTheme="minorHAnsi"/>
        </w:rPr>
        <w:br/>
      </w:r>
    </w:p>
    <w:p w14:paraId="346FCD6A" w14:textId="7866E337" w:rsidR="000D636D" w:rsidRPr="00FE7AD1" w:rsidRDefault="00A47532">
      <w:pPr>
        <w:spacing w:after="0"/>
        <w:rPr>
          <w:rFonts w:asciiTheme="minorHAnsi" w:hAnsiTheme="minorHAnsi"/>
        </w:rPr>
      </w:pPr>
      <w:r w:rsidRPr="007340F5">
        <w:rPr>
          <w:rFonts w:asciiTheme="minorHAnsi" w:hAnsiTheme="minorHAnsi"/>
          <w:highlight w:val="yellow"/>
        </w:rPr>
        <w:t xml:space="preserve">7. </w:t>
      </w:r>
      <w:r w:rsidR="007211BA" w:rsidRPr="007340F5">
        <w:rPr>
          <w:rFonts w:asciiTheme="minorHAnsi" w:hAnsiTheme="minorHAnsi"/>
          <w:highlight w:val="yellow"/>
        </w:rPr>
        <w:t xml:space="preserve">Examine the infant’s head size and </w:t>
      </w:r>
      <w:proofErr w:type="spellStart"/>
      <w:r w:rsidR="007211BA" w:rsidRPr="007340F5">
        <w:rPr>
          <w:rFonts w:asciiTheme="minorHAnsi" w:hAnsiTheme="minorHAnsi"/>
          <w:highlight w:val="yellow"/>
        </w:rPr>
        <w:t>fontanelle</w:t>
      </w:r>
      <w:proofErr w:type="spellEnd"/>
      <w:r w:rsidR="007211BA" w:rsidRPr="007340F5">
        <w:rPr>
          <w:rFonts w:asciiTheme="minorHAnsi" w:hAnsiTheme="minorHAnsi"/>
          <w:highlight w:val="yellow"/>
        </w:rPr>
        <w:t xml:space="preserve"> (anterior and posterior) presence and size.</w:t>
      </w:r>
      <w:r w:rsidR="007211BA" w:rsidRPr="00FE7AD1">
        <w:rPr>
          <w:rFonts w:asciiTheme="minorHAnsi" w:hAnsiTheme="minorHAnsi"/>
        </w:rPr>
        <w:t xml:space="preserve"> The size of the infant’s head or the size or presence of </w:t>
      </w:r>
      <w:proofErr w:type="spellStart"/>
      <w:r w:rsidR="007211BA" w:rsidRPr="00FE7AD1">
        <w:rPr>
          <w:rFonts w:asciiTheme="minorHAnsi" w:hAnsiTheme="minorHAnsi"/>
        </w:rPr>
        <w:t>fontanelles</w:t>
      </w:r>
      <w:proofErr w:type="spellEnd"/>
      <w:r w:rsidR="007211BA" w:rsidRPr="00FE7AD1">
        <w:rPr>
          <w:rFonts w:asciiTheme="minorHAnsi" w:hAnsiTheme="minorHAnsi"/>
        </w:rPr>
        <w:t xml:space="preserve"> may help uncover pathology. </w:t>
      </w:r>
      <w:r w:rsidR="00C11EF5" w:rsidRPr="00FE7AD1">
        <w:rPr>
          <w:rFonts w:asciiTheme="minorHAnsi" w:hAnsiTheme="minorHAnsi"/>
        </w:rPr>
        <w:t>For example, microcephaly can be seen in chromosomal anomalies (e.g. trisomy 13, 18, 21), while macrocephaly can be seen in Beckwith-</w:t>
      </w:r>
      <w:proofErr w:type="spellStart"/>
      <w:r w:rsidR="00C11EF5" w:rsidRPr="00FE7AD1">
        <w:rPr>
          <w:rFonts w:asciiTheme="minorHAnsi" w:hAnsiTheme="minorHAnsi"/>
        </w:rPr>
        <w:t>Wiedemann</w:t>
      </w:r>
      <w:proofErr w:type="spellEnd"/>
      <w:r w:rsidR="00C11EF5" w:rsidRPr="00FE7AD1">
        <w:rPr>
          <w:rFonts w:asciiTheme="minorHAnsi" w:hAnsiTheme="minorHAnsi"/>
        </w:rPr>
        <w:t xml:space="preserve"> syndrome, fragile-X, and </w:t>
      </w:r>
      <w:proofErr w:type="spellStart"/>
      <w:r w:rsidR="00C11EF5" w:rsidRPr="00FE7AD1">
        <w:rPr>
          <w:rFonts w:asciiTheme="minorHAnsi" w:hAnsiTheme="minorHAnsi"/>
        </w:rPr>
        <w:t>achondroplasia</w:t>
      </w:r>
      <w:proofErr w:type="spellEnd"/>
      <w:r w:rsidR="00C11EF5" w:rsidRPr="00FE7AD1">
        <w:rPr>
          <w:rFonts w:asciiTheme="minorHAnsi" w:hAnsiTheme="minorHAnsi"/>
        </w:rPr>
        <w:t>.</w:t>
      </w:r>
      <w:r w:rsidR="007211BA" w:rsidRPr="00FE7AD1">
        <w:rPr>
          <w:rFonts w:asciiTheme="minorHAnsi" w:hAnsiTheme="minorHAnsi"/>
        </w:rPr>
        <w:t xml:space="preserve">  A closed </w:t>
      </w:r>
      <w:proofErr w:type="spellStart"/>
      <w:r w:rsidR="007211BA" w:rsidRPr="00FE7AD1">
        <w:rPr>
          <w:rFonts w:asciiTheme="minorHAnsi" w:hAnsiTheme="minorHAnsi"/>
        </w:rPr>
        <w:t>fontanelle</w:t>
      </w:r>
      <w:proofErr w:type="spellEnd"/>
      <w:r w:rsidR="007211BA" w:rsidRPr="00FE7AD1">
        <w:rPr>
          <w:rFonts w:asciiTheme="minorHAnsi" w:hAnsiTheme="minorHAnsi"/>
        </w:rPr>
        <w:t xml:space="preserve"> at birth may indicate </w:t>
      </w:r>
      <w:proofErr w:type="spellStart"/>
      <w:r w:rsidR="007211BA" w:rsidRPr="00FE7AD1">
        <w:rPr>
          <w:rFonts w:asciiTheme="minorHAnsi" w:hAnsiTheme="minorHAnsi"/>
        </w:rPr>
        <w:t>craniosynostosis</w:t>
      </w:r>
      <w:proofErr w:type="spellEnd"/>
      <w:r w:rsidR="007211BA" w:rsidRPr="00FE7AD1">
        <w:rPr>
          <w:rFonts w:asciiTheme="minorHAnsi" w:hAnsiTheme="minorHAnsi"/>
        </w:rPr>
        <w:t xml:space="preserve"> (premature closure of the cranial sutures), while an enlarged </w:t>
      </w:r>
      <w:proofErr w:type="spellStart"/>
      <w:r w:rsidR="007211BA" w:rsidRPr="00FE7AD1">
        <w:rPr>
          <w:rFonts w:asciiTheme="minorHAnsi" w:hAnsiTheme="minorHAnsi"/>
        </w:rPr>
        <w:t>fontanelle</w:t>
      </w:r>
      <w:proofErr w:type="spellEnd"/>
      <w:r w:rsidR="007211BA" w:rsidRPr="00FE7AD1">
        <w:rPr>
          <w:rFonts w:asciiTheme="minorHAnsi" w:hAnsiTheme="minorHAnsi"/>
        </w:rPr>
        <w:t xml:space="preserve"> may indicate hydrocephalus. </w:t>
      </w:r>
      <w:r w:rsidR="00883F31">
        <w:rPr>
          <w:rFonts w:asciiTheme="minorHAnsi" w:hAnsiTheme="minorHAnsi"/>
        </w:rPr>
        <w:br/>
      </w:r>
    </w:p>
    <w:p w14:paraId="40283BB7" w14:textId="09CE63EF" w:rsidR="00FE7AD1" w:rsidRPr="007340F5" w:rsidRDefault="00A47532">
      <w:pPr>
        <w:pStyle w:val="Default"/>
        <w:rPr>
          <w:rFonts w:asciiTheme="minorHAnsi" w:hAnsiTheme="minorHAnsi"/>
          <w:bCs/>
          <w:highlight w:val="yellow"/>
        </w:rPr>
      </w:pPr>
      <w:r w:rsidRPr="007340F5">
        <w:rPr>
          <w:rFonts w:asciiTheme="minorHAnsi" w:hAnsiTheme="minorHAnsi"/>
          <w:bCs/>
          <w:highlight w:val="yellow"/>
        </w:rPr>
        <w:t xml:space="preserve">8. </w:t>
      </w:r>
      <w:r w:rsidR="00FE7AD1" w:rsidRPr="007340F5">
        <w:rPr>
          <w:rFonts w:asciiTheme="minorHAnsi" w:hAnsiTheme="minorHAnsi"/>
          <w:bCs/>
          <w:highlight w:val="yellow"/>
        </w:rPr>
        <w:t>Examine</w:t>
      </w:r>
      <w:r w:rsidR="006B38CD" w:rsidRPr="007340F5">
        <w:rPr>
          <w:rFonts w:asciiTheme="minorHAnsi" w:hAnsiTheme="minorHAnsi"/>
          <w:bCs/>
          <w:highlight w:val="yellow"/>
        </w:rPr>
        <w:t xml:space="preserve"> the infant’s skull</w:t>
      </w:r>
      <w:r w:rsidR="00F11722" w:rsidRPr="007340F5">
        <w:rPr>
          <w:rFonts w:asciiTheme="minorHAnsi" w:hAnsiTheme="minorHAnsi"/>
          <w:bCs/>
          <w:highlight w:val="yellow"/>
        </w:rPr>
        <w:t>.</w:t>
      </w:r>
      <w:r w:rsidR="00883F31">
        <w:rPr>
          <w:rFonts w:asciiTheme="minorHAnsi" w:hAnsiTheme="minorHAnsi"/>
          <w:bCs/>
          <w:highlight w:val="yellow"/>
        </w:rPr>
        <w:br/>
      </w:r>
    </w:p>
    <w:p w14:paraId="6287BE02" w14:textId="26DE0DE1" w:rsidR="00FE7AD1" w:rsidRDefault="00FE7AD1">
      <w:pPr>
        <w:pStyle w:val="Default"/>
        <w:rPr>
          <w:rFonts w:asciiTheme="minorHAnsi" w:hAnsiTheme="minorHAnsi"/>
          <w:bCs/>
        </w:rPr>
      </w:pPr>
      <w:r w:rsidRPr="007340F5">
        <w:rPr>
          <w:rFonts w:asciiTheme="minorHAnsi" w:hAnsiTheme="minorHAnsi"/>
          <w:bCs/>
          <w:highlight w:val="yellow"/>
        </w:rPr>
        <w:t>8.1</w:t>
      </w:r>
      <w:r w:rsidR="00F11722" w:rsidRPr="007340F5">
        <w:rPr>
          <w:rFonts w:asciiTheme="minorHAnsi" w:hAnsiTheme="minorHAnsi"/>
          <w:bCs/>
          <w:highlight w:val="yellow"/>
        </w:rPr>
        <w:t xml:space="preserve"> Palpate </w:t>
      </w:r>
      <w:r w:rsidR="00C02F97" w:rsidRPr="007340F5">
        <w:rPr>
          <w:rFonts w:asciiTheme="minorHAnsi" w:hAnsiTheme="minorHAnsi"/>
          <w:bCs/>
          <w:highlight w:val="yellow"/>
        </w:rPr>
        <w:t>the four suture lines of the skull</w:t>
      </w:r>
      <w:r w:rsidR="0018647A">
        <w:rPr>
          <w:rFonts w:asciiTheme="minorHAnsi" w:hAnsiTheme="minorHAnsi"/>
          <w:bCs/>
        </w:rPr>
        <w:t xml:space="preserve"> (Figure 1).</w:t>
      </w:r>
      <w:r w:rsidR="00883F31">
        <w:rPr>
          <w:rFonts w:asciiTheme="minorHAnsi" w:hAnsiTheme="minorHAnsi"/>
          <w:bCs/>
        </w:rPr>
        <w:br/>
      </w:r>
    </w:p>
    <w:p w14:paraId="0C914D76" w14:textId="1DA413F5" w:rsidR="000D636D" w:rsidRPr="00FE7AD1" w:rsidRDefault="00FE7AD1">
      <w:pPr>
        <w:pStyle w:val="Default"/>
        <w:rPr>
          <w:rFonts w:asciiTheme="minorHAnsi" w:hAnsiTheme="minorHAnsi"/>
        </w:rPr>
      </w:pPr>
      <w:r>
        <w:rPr>
          <w:rFonts w:asciiTheme="minorHAnsi" w:hAnsiTheme="minorHAnsi"/>
          <w:bCs/>
        </w:rPr>
        <w:t>8.2</w:t>
      </w:r>
      <w:r w:rsidR="00C02F97" w:rsidRPr="00FE7AD1">
        <w:rPr>
          <w:rFonts w:asciiTheme="minorHAnsi" w:hAnsiTheme="minorHAnsi"/>
          <w:bCs/>
        </w:rPr>
        <w:t xml:space="preserve"> Assess for </w:t>
      </w:r>
      <w:proofErr w:type="spellStart"/>
      <w:r w:rsidR="006B38CD" w:rsidRPr="00FE7AD1">
        <w:rPr>
          <w:rFonts w:asciiTheme="minorHAnsi" w:hAnsiTheme="minorHAnsi"/>
        </w:rPr>
        <w:t>craniosynostosis</w:t>
      </w:r>
      <w:proofErr w:type="spellEnd"/>
      <w:r w:rsidR="006B38CD" w:rsidRPr="00FE7AD1">
        <w:rPr>
          <w:rFonts w:asciiTheme="minorHAnsi" w:hAnsiTheme="minorHAnsi"/>
        </w:rPr>
        <w:t xml:space="preserve">, </w:t>
      </w:r>
      <w:proofErr w:type="spellStart"/>
      <w:r w:rsidR="006B38CD" w:rsidRPr="00FE7AD1">
        <w:rPr>
          <w:rFonts w:asciiTheme="minorHAnsi" w:hAnsiTheme="minorHAnsi"/>
        </w:rPr>
        <w:t>plagiocephaly</w:t>
      </w:r>
      <w:proofErr w:type="spellEnd"/>
      <w:r w:rsidR="006B38CD" w:rsidRPr="00FE7AD1">
        <w:rPr>
          <w:rFonts w:asciiTheme="minorHAnsi" w:hAnsiTheme="minorHAnsi"/>
        </w:rPr>
        <w:t xml:space="preserve"> (oblique head; asymmetrical flattened skull with compensatory changes), microcephaly (head circumference 2-3 standard deviations below the mean), or macrocephaly (head circumference &gt; 3 standard deviations above the mean).</w:t>
      </w:r>
      <w:r w:rsidR="00F11722" w:rsidRPr="00FE7AD1">
        <w:rPr>
          <w:rFonts w:asciiTheme="minorHAnsi" w:hAnsiTheme="minorHAnsi"/>
        </w:rPr>
        <w:t xml:space="preserve"> </w:t>
      </w:r>
      <w:r w:rsidR="00883F31">
        <w:rPr>
          <w:rFonts w:asciiTheme="minorHAnsi" w:hAnsiTheme="minorHAnsi"/>
        </w:rPr>
        <w:br/>
      </w:r>
    </w:p>
    <w:p w14:paraId="3D556F93" w14:textId="09A7B6E9" w:rsidR="000D636D" w:rsidRPr="00FE7AD1" w:rsidRDefault="00A47532">
      <w:pPr>
        <w:spacing w:after="0"/>
        <w:rPr>
          <w:rFonts w:asciiTheme="minorHAnsi" w:hAnsiTheme="minorHAnsi"/>
        </w:rPr>
      </w:pPr>
      <w:r w:rsidRPr="007340F5">
        <w:rPr>
          <w:rFonts w:asciiTheme="minorHAnsi" w:hAnsiTheme="minorHAnsi"/>
          <w:highlight w:val="yellow"/>
        </w:rPr>
        <w:t xml:space="preserve">9. </w:t>
      </w:r>
      <w:r w:rsidR="00FE7AD1" w:rsidRPr="007340F5">
        <w:rPr>
          <w:rFonts w:asciiTheme="minorHAnsi" w:hAnsiTheme="minorHAnsi"/>
          <w:highlight w:val="yellow"/>
        </w:rPr>
        <w:t>Note</w:t>
      </w:r>
      <w:r w:rsidR="00673572" w:rsidRPr="007340F5">
        <w:rPr>
          <w:rFonts w:asciiTheme="minorHAnsi" w:hAnsiTheme="minorHAnsi"/>
          <w:highlight w:val="yellow"/>
        </w:rPr>
        <w:t xml:space="preserve"> any </w:t>
      </w:r>
      <w:r w:rsidR="006B38CD" w:rsidRPr="007340F5">
        <w:rPr>
          <w:rFonts w:asciiTheme="minorHAnsi" w:hAnsiTheme="minorHAnsi"/>
          <w:highlight w:val="yellow"/>
        </w:rPr>
        <w:t>skin manifestation of possible congenital disorder with involvement of the nervous system.</w:t>
      </w:r>
      <w:r w:rsidR="006B38CD" w:rsidRPr="00FE7AD1">
        <w:rPr>
          <w:rFonts w:asciiTheme="minorHAnsi" w:hAnsiTheme="minorHAnsi"/>
        </w:rPr>
        <w:t xml:space="preserve"> This would include</w:t>
      </w:r>
      <w:r w:rsidR="00673572" w:rsidRPr="00FE7AD1">
        <w:rPr>
          <w:rFonts w:asciiTheme="minorHAnsi" w:hAnsiTheme="minorHAnsi"/>
        </w:rPr>
        <w:t xml:space="preserve"> </w:t>
      </w:r>
      <w:proofErr w:type="spellStart"/>
      <w:r w:rsidR="00673572" w:rsidRPr="00FE7AD1">
        <w:rPr>
          <w:rFonts w:asciiTheme="minorHAnsi" w:hAnsiTheme="minorHAnsi"/>
        </w:rPr>
        <w:t>neurocutaneous</w:t>
      </w:r>
      <w:proofErr w:type="spellEnd"/>
      <w:r w:rsidR="00673572" w:rsidRPr="00FE7AD1">
        <w:rPr>
          <w:rFonts w:asciiTheme="minorHAnsi" w:hAnsiTheme="minorHAnsi"/>
        </w:rPr>
        <w:t xml:space="preserve"> lesions (ash leaf spots</w:t>
      </w:r>
      <w:r w:rsidR="009E2A55">
        <w:rPr>
          <w:rFonts w:asciiTheme="minorHAnsi" w:hAnsiTheme="minorHAnsi"/>
        </w:rPr>
        <w:t xml:space="preserve">, </w:t>
      </w:r>
      <w:r w:rsidR="00673572" w:rsidRPr="00FE7AD1">
        <w:rPr>
          <w:rFonts w:asciiTheme="minorHAnsi" w:hAnsiTheme="minorHAnsi"/>
        </w:rPr>
        <w:t xml:space="preserve">seen with Tuberous Sclerosis), </w:t>
      </w:r>
      <w:r w:rsidR="00F87CC8" w:rsidRPr="00F87CC8">
        <w:rPr>
          <w:rFonts w:asciiTheme="minorHAnsi" w:hAnsiTheme="minorHAnsi"/>
        </w:rPr>
        <w:t>café</w:t>
      </w:r>
      <w:r w:rsidR="00673572" w:rsidRPr="00FE7AD1">
        <w:rPr>
          <w:rFonts w:asciiTheme="minorHAnsi" w:hAnsiTheme="minorHAnsi"/>
        </w:rPr>
        <w:t xml:space="preserve"> au </w:t>
      </w:r>
      <w:proofErr w:type="spellStart"/>
      <w:r w:rsidR="00673572" w:rsidRPr="00FE7AD1">
        <w:rPr>
          <w:rFonts w:asciiTheme="minorHAnsi" w:hAnsiTheme="minorHAnsi"/>
        </w:rPr>
        <w:t>lait</w:t>
      </w:r>
      <w:proofErr w:type="spellEnd"/>
      <w:r w:rsidR="00673572" w:rsidRPr="00FE7AD1">
        <w:rPr>
          <w:rFonts w:asciiTheme="minorHAnsi" w:hAnsiTheme="minorHAnsi"/>
        </w:rPr>
        <w:t xml:space="preserve"> spots or axillary freckling (seen with </w:t>
      </w:r>
      <w:r w:rsidR="009E5FA4">
        <w:rPr>
          <w:rFonts w:asciiTheme="minorHAnsi" w:hAnsiTheme="minorHAnsi"/>
        </w:rPr>
        <w:t>n</w:t>
      </w:r>
      <w:r w:rsidR="00673572" w:rsidRPr="00FE7AD1">
        <w:rPr>
          <w:rFonts w:asciiTheme="minorHAnsi" w:hAnsiTheme="minorHAnsi"/>
        </w:rPr>
        <w:t xml:space="preserve">eurofibromatosis), </w:t>
      </w:r>
      <w:proofErr w:type="spellStart"/>
      <w:r w:rsidR="00673572" w:rsidRPr="00FE7AD1">
        <w:rPr>
          <w:rFonts w:asciiTheme="minorHAnsi" w:hAnsiTheme="minorHAnsi"/>
        </w:rPr>
        <w:t>angiomas</w:t>
      </w:r>
      <w:proofErr w:type="spellEnd"/>
      <w:r w:rsidR="00673572" w:rsidRPr="00FE7AD1">
        <w:rPr>
          <w:rFonts w:asciiTheme="minorHAnsi" w:hAnsiTheme="minorHAnsi"/>
        </w:rPr>
        <w:t xml:space="preserve"> and nevus </w:t>
      </w:r>
      <w:proofErr w:type="spellStart"/>
      <w:r w:rsidR="00673572" w:rsidRPr="00FE7AD1">
        <w:rPr>
          <w:rFonts w:asciiTheme="minorHAnsi" w:hAnsiTheme="minorHAnsi"/>
        </w:rPr>
        <w:t>flammeus</w:t>
      </w:r>
      <w:proofErr w:type="spellEnd"/>
      <w:r w:rsidR="00673572" w:rsidRPr="00FE7AD1">
        <w:rPr>
          <w:rFonts w:asciiTheme="minorHAnsi" w:hAnsiTheme="minorHAnsi"/>
        </w:rPr>
        <w:t xml:space="preserve"> (seen with </w:t>
      </w:r>
      <w:proofErr w:type="spellStart"/>
      <w:r w:rsidR="00673572" w:rsidRPr="00FE7AD1">
        <w:rPr>
          <w:rFonts w:asciiTheme="minorHAnsi" w:hAnsiTheme="minorHAnsi"/>
        </w:rPr>
        <w:t>Sturge</w:t>
      </w:r>
      <w:proofErr w:type="spellEnd"/>
      <w:r w:rsidR="00673572" w:rsidRPr="00FE7AD1">
        <w:rPr>
          <w:rFonts w:asciiTheme="minorHAnsi" w:hAnsiTheme="minorHAnsi"/>
        </w:rPr>
        <w:t>-Weber</w:t>
      </w:r>
      <w:r w:rsidR="00F87CC8">
        <w:rPr>
          <w:rFonts w:asciiTheme="minorHAnsi" w:hAnsiTheme="minorHAnsi"/>
        </w:rPr>
        <w:t xml:space="preserve"> syndrome</w:t>
      </w:r>
      <w:r w:rsidR="00673572" w:rsidRPr="00FE7AD1">
        <w:rPr>
          <w:rFonts w:asciiTheme="minorHAnsi" w:hAnsiTheme="minorHAnsi"/>
        </w:rPr>
        <w:t>).</w:t>
      </w:r>
      <w:r w:rsidR="00883F31">
        <w:rPr>
          <w:rFonts w:asciiTheme="minorHAnsi" w:hAnsiTheme="minorHAnsi"/>
        </w:rPr>
        <w:br/>
      </w:r>
    </w:p>
    <w:p w14:paraId="11A62DBA" w14:textId="6AD03D81" w:rsidR="000D636D" w:rsidRPr="00FE7AD1" w:rsidRDefault="00A47532">
      <w:pPr>
        <w:spacing w:after="0"/>
        <w:rPr>
          <w:rFonts w:asciiTheme="minorHAnsi" w:hAnsiTheme="minorHAnsi"/>
        </w:rPr>
      </w:pPr>
      <w:r w:rsidRPr="007340F5">
        <w:rPr>
          <w:rFonts w:asciiTheme="minorHAnsi" w:hAnsiTheme="minorHAnsi"/>
          <w:highlight w:val="yellow"/>
        </w:rPr>
        <w:t xml:space="preserve">10. </w:t>
      </w:r>
      <w:r w:rsidR="00E31942" w:rsidRPr="007340F5">
        <w:rPr>
          <w:rFonts w:asciiTheme="minorHAnsi" w:hAnsiTheme="minorHAnsi"/>
          <w:highlight w:val="yellow"/>
        </w:rPr>
        <w:t xml:space="preserve">Note any overt </w:t>
      </w:r>
      <w:proofErr w:type="spellStart"/>
      <w:r w:rsidR="00E31942" w:rsidRPr="007340F5">
        <w:rPr>
          <w:rFonts w:asciiTheme="minorHAnsi" w:hAnsiTheme="minorHAnsi"/>
          <w:highlight w:val="yellow"/>
        </w:rPr>
        <w:t>dysmorphisms</w:t>
      </w:r>
      <w:proofErr w:type="spellEnd"/>
      <w:r w:rsidR="00E31942" w:rsidRPr="007340F5">
        <w:rPr>
          <w:rFonts w:asciiTheme="minorHAnsi" w:hAnsiTheme="minorHAnsi"/>
          <w:highlight w:val="yellow"/>
        </w:rPr>
        <w:t xml:space="preserve"> (e.g. stigmata of trisomy 21), deformations (e.g. metatarsus </w:t>
      </w:r>
      <w:proofErr w:type="spellStart"/>
      <w:r w:rsidR="00E31942" w:rsidRPr="007340F5">
        <w:rPr>
          <w:rFonts w:asciiTheme="minorHAnsi" w:hAnsiTheme="minorHAnsi"/>
          <w:highlight w:val="yellow"/>
        </w:rPr>
        <w:t>adductus</w:t>
      </w:r>
      <w:proofErr w:type="spellEnd"/>
      <w:r w:rsidR="00E31942" w:rsidRPr="007340F5">
        <w:rPr>
          <w:rFonts w:asciiTheme="minorHAnsi" w:hAnsiTheme="minorHAnsi"/>
          <w:highlight w:val="yellow"/>
        </w:rPr>
        <w:t>), or malformations (e.g. cleft lip).</w:t>
      </w:r>
      <w:r w:rsidR="00883F31">
        <w:rPr>
          <w:rFonts w:asciiTheme="minorHAnsi" w:hAnsiTheme="minorHAnsi"/>
        </w:rPr>
        <w:br/>
      </w:r>
    </w:p>
    <w:p w14:paraId="2F34EB73" w14:textId="0220B53B" w:rsidR="000D636D" w:rsidRPr="00FE7AD1" w:rsidRDefault="00A47532">
      <w:pPr>
        <w:spacing w:after="0"/>
        <w:rPr>
          <w:rFonts w:asciiTheme="minorHAnsi" w:hAnsiTheme="minorHAnsi"/>
        </w:rPr>
      </w:pPr>
      <w:r w:rsidRPr="007340F5">
        <w:rPr>
          <w:rFonts w:asciiTheme="minorHAnsi" w:hAnsiTheme="minorHAnsi"/>
          <w:highlight w:val="yellow"/>
        </w:rPr>
        <w:t xml:space="preserve">11. </w:t>
      </w:r>
      <w:r w:rsidR="0046625E" w:rsidRPr="007340F5">
        <w:rPr>
          <w:rFonts w:asciiTheme="minorHAnsi" w:hAnsiTheme="minorHAnsi"/>
          <w:highlight w:val="yellow"/>
        </w:rPr>
        <w:t>Observe for jitteriness.</w:t>
      </w:r>
      <w:r w:rsidR="00647600" w:rsidRPr="00FE7AD1">
        <w:rPr>
          <w:rFonts w:asciiTheme="minorHAnsi" w:hAnsiTheme="minorHAnsi"/>
        </w:rPr>
        <w:t xml:space="preserve"> This abnormal behavior may be a sign of drug exposure or possible hypoglycemia.</w:t>
      </w:r>
      <w:r w:rsidR="00883F31">
        <w:rPr>
          <w:rFonts w:asciiTheme="minorHAnsi" w:hAnsiTheme="minorHAnsi"/>
        </w:rPr>
        <w:br/>
      </w:r>
    </w:p>
    <w:p w14:paraId="1C395B11" w14:textId="45E9648E" w:rsidR="000D636D" w:rsidRPr="00FE7AD1" w:rsidRDefault="00A47532">
      <w:pPr>
        <w:spacing w:after="0"/>
        <w:rPr>
          <w:rFonts w:asciiTheme="minorHAnsi" w:hAnsiTheme="minorHAnsi"/>
        </w:rPr>
      </w:pPr>
      <w:r w:rsidRPr="007340F5">
        <w:rPr>
          <w:rFonts w:asciiTheme="minorHAnsi" w:hAnsiTheme="minorHAnsi"/>
          <w:highlight w:val="yellow"/>
        </w:rPr>
        <w:t xml:space="preserve">12. </w:t>
      </w:r>
      <w:r w:rsidR="00245338" w:rsidRPr="007340F5">
        <w:rPr>
          <w:rFonts w:asciiTheme="minorHAnsi" w:hAnsiTheme="minorHAnsi"/>
          <w:highlight w:val="yellow"/>
        </w:rPr>
        <w:t xml:space="preserve">Describe motor activity, tone, and muscle </w:t>
      </w:r>
      <w:r w:rsidR="00D10B43" w:rsidRPr="007340F5">
        <w:rPr>
          <w:rFonts w:asciiTheme="minorHAnsi" w:hAnsiTheme="minorHAnsi"/>
          <w:highlight w:val="yellow"/>
        </w:rPr>
        <w:t>strength</w:t>
      </w:r>
      <w:r w:rsidR="00D10B43" w:rsidRPr="00FE7AD1">
        <w:rPr>
          <w:rFonts w:asciiTheme="minorHAnsi" w:hAnsiTheme="minorHAnsi"/>
        </w:rPr>
        <w:t>. The</w:t>
      </w:r>
      <w:r w:rsidR="00245338" w:rsidRPr="00FE7AD1">
        <w:rPr>
          <w:rFonts w:asciiTheme="minorHAnsi" w:hAnsiTheme="minorHAnsi"/>
        </w:rPr>
        <w:t xml:space="preserve"> etiology of abnormal tone in the newborn infant is vast. However, </w:t>
      </w:r>
      <w:proofErr w:type="spellStart"/>
      <w:r w:rsidR="00245338" w:rsidRPr="00FE7AD1">
        <w:rPr>
          <w:rFonts w:asciiTheme="minorHAnsi" w:hAnsiTheme="minorHAnsi"/>
        </w:rPr>
        <w:t>hypotonia</w:t>
      </w:r>
      <w:proofErr w:type="spellEnd"/>
      <w:r w:rsidR="00245338" w:rsidRPr="00FE7AD1">
        <w:rPr>
          <w:rFonts w:asciiTheme="minorHAnsi" w:hAnsiTheme="minorHAnsi"/>
        </w:rPr>
        <w:t xml:space="preserve"> is seen more commonly tha</w:t>
      </w:r>
      <w:r w:rsidR="007B4C3E">
        <w:rPr>
          <w:rFonts w:asciiTheme="minorHAnsi" w:hAnsiTheme="minorHAnsi"/>
        </w:rPr>
        <w:t>n</w:t>
      </w:r>
      <w:r w:rsidR="00245338" w:rsidRPr="00FE7AD1">
        <w:rPr>
          <w:rFonts w:asciiTheme="minorHAnsi" w:hAnsiTheme="minorHAnsi"/>
        </w:rPr>
        <w:t xml:space="preserve"> hypertonia. Some etiologies of </w:t>
      </w:r>
      <w:proofErr w:type="spellStart"/>
      <w:r w:rsidR="00245338" w:rsidRPr="00FE7AD1">
        <w:rPr>
          <w:rFonts w:asciiTheme="minorHAnsi" w:hAnsiTheme="minorHAnsi"/>
        </w:rPr>
        <w:t>hypotonia</w:t>
      </w:r>
      <w:proofErr w:type="spellEnd"/>
      <w:r w:rsidR="00245338" w:rsidRPr="00FE7AD1">
        <w:rPr>
          <w:rFonts w:asciiTheme="minorHAnsi" w:hAnsiTheme="minorHAnsi"/>
        </w:rPr>
        <w:t xml:space="preserve"> in the infant are: chromosomal abnormalities (e.g. trisomy 21, </w:t>
      </w:r>
      <w:proofErr w:type="spellStart"/>
      <w:r w:rsidR="00245338" w:rsidRPr="00FE7AD1">
        <w:rPr>
          <w:rFonts w:asciiTheme="minorHAnsi" w:hAnsiTheme="minorHAnsi"/>
        </w:rPr>
        <w:t>Prader</w:t>
      </w:r>
      <w:proofErr w:type="spellEnd"/>
      <w:r w:rsidR="00245338" w:rsidRPr="00FE7AD1">
        <w:rPr>
          <w:rFonts w:asciiTheme="minorHAnsi" w:hAnsiTheme="minorHAnsi"/>
        </w:rPr>
        <w:t xml:space="preserve">-Willi syndrome), infection, </w:t>
      </w:r>
      <w:proofErr w:type="spellStart"/>
      <w:r w:rsidR="00245338" w:rsidRPr="00FE7AD1">
        <w:rPr>
          <w:rFonts w:asciiTheme="minorHAnsi" w:hAnsiTheme="minorHAnsi"/>
        </w:rPr>
        <w:t>hyperbilirubinemia</w:t>
      </w:r>
      <w:proofErr w:type="spellEnd"/>
      <w:r w:rsidR="00245338" w:rsidRPr="00FE7AD1">
        <w:rPr>
          <w:rFonts w:asciiTheme="minorHAnsi" w:hAnsiTheme="minorHAnsi"/>
        </w:rPr>
        <w:t xml:space="preserve">, metabolic disorders, and </w:t>
      </w:r>
      <w:proofErr w:type="spellStart"/>
      <w:r w:rsidR="00245338" w:rsidRPr="00FE7AD1">
        <w:rPr>
          <w:rFonts w:asciiTheme="minorHAnsi" w:hAnsiTheme="minorHAnsi"/>
        </w:rPr>
        <w:t>hypermagnesemia</w:t>
      </w:r>
      <w:proofErr w:type="spellEnd"/>
      <w:r w:rsidR="00245338" w:rsidRPr="00FE7AD1">
        <w:rPr>
          <w:rFonts w:asciiTheme="minorHAnsi" w:hAnsiTheme="minorHAnsi"/>
        </w:rPr>
        <w:t>.</w:t>
      </w:r>
      <w:r w:rsidR="00883F31">
        <w:rPr>
          <w:rFonts w:asciiTheme="minorHAnsi" w:hAnsiTheme="minorHAnsi"/>
        </w:rPr>
        <w:br/>
      </w:r>
    </w:p>
    <w:p w14:paraId="5F676F2B" w14:textId="5593DE35" w:rsidR="000D636D" w:rsidRPr="00FE7AD1" w:rsidRDefault="006B38CD"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2</w:t>
      </w:r>
      <w:r w:rsidR="006960F5" w:rsidRPr="007340F5">
        <w:rPr>
          <w:rFonts w:asciiTheme="minorHAnsi" w:hAnsiTheme="minorHAnsi"/>
          <w:highlight w:val="yellow"/>
        </w:rPr>
        <w:t>.1 Observe the infant’s resting posture.</w:t>
      </w:r>
      <w:r w:rsidR="006960F5" w:rsidRPr="00FE7AD1">
        <w:rPr>
          <w:rFonts w:asciiTheme="minorHAnsi" w:hAnsiTheme="minorHAnsi"/>
        </w:rPr>
        <w:t xml:space="preserve"> The infant should have flexion of the elbows, hips, and knees (</w:t>
      </w:r>
      <w:proofErr w:type="spellStart"/>
      <w:r w:rsidR="006960F5" w:rsidRPr="00FE7AD1">
        <w:rPr>
          <w:rFonts w:asciiTheme="minorHAnsi" w:hAnsiTheme="minorHAnsi"/>
        </w:rPr>
        <w:t>n.b.</w:t>
      </w:r>
      <w:proofErr w:type="spellEnd"/>
      <w:r w:rsidR="006960F5" w:rsidRPr="00FE7AD1">
        <w:rPr>
          <w:rFonts w:asciiTheme="minorHAnsi" w:hAnsiTheme="minorHAnsi"/>
        </w:rPr>
        <w:t xml:space="preserve"> variable based on gestational and corrected age). Hypertonia in the extremities </w:t>
      </w:r>
      <w:r w:rsidR="006960F5" w:rsidRPr="00FE7AD1">
        <w:rPr>
          <w:rFonts w:asciiTheme="minorHAnsi" w:hAnsiTheme="minorHAnsi"/>
        </w:rPr>
        <w:lastRenderedPageBreak/>
        <w:t>decreases after 3 months of age</w:t>
      </w:r>
      <w:r w:rsidR="00F02DBB">
        <w:rPr>
          <w:rFonts w:asciiTheme="minorHAnsi" w:hAnsiTheme="minorHAnsi"/>
        </w:rPr>
        <w:t>,</w:t>
      </w:r>
      <w:r w:rsidR="006960F5" w:rsidRPr="00FE7AD1">
        <w:rPr>
          <w:rFonts w:asciiTheme="minorHAnsi" w:hAnsiTheme="minorHAnsi"/>
        </w:rPr>
        <w:t xml:space="preserve"> first in upper extremities</w:t>
      </w:r>
      <w:r w:rsidR="00F02DBB">
        <w:rPr>
          <w:rFonts w:asciiTheme="minorHAnsi" w:hAnsiTheme="minorHAnsi"/>
        </w:rPr>
        <w:t>,</w:t>
      </w:r>
      <w:r w:rsidR="006960F5" w:rsidRPr="00FE7AD1">
        <w:rPr>
          <w:rFonts w:asciiTheme="minorHAnsi" w:hAnsiTheme="minorHAnsi"/>
        </w:rPr>
        <w:t xml:space="preserve"> then </w:t>
      </w:r>
      <w:r w:rsidR="00F02DBB">
        <w:rPr>
          <w:rFonts w:asciiTheme="minorHAnsi" w:hAnsiTheme="minorHAnsi"/>
        </w:rPr>
        <w:t xml:space="preserve">in </w:t>
      </w:r>
      <w:r w:rsidR="006960F5" w:rsidRPr="00FE7AD1">
        <w:rPr>
          <w:rFonts w:asciiTheme="minorHAnsi" w:hAnsiTheme="minorHAnsi"/>
        </w:rPr>
        <w:t>the lower extremities</w:t>
      </w:r>
      <w:r w:rsidR="007B4C3E">
        <w:rPr>
          <w:rFonts w:asciiTheme="minorHAnsi" w:hAnsiTheme="minorHAnsi"/>
        </w:rPr>
        <w:t>,</w:t>
      </w:r>
      <w:r w:rsidR="006960F5" w:rsidRPr="00FE7AD1">
        <w:rPr>
          <w:rFonts w:asciiTheme="minorHAnsi" w:hAnsiTheme="minorHAnsi"/>
        </w:rPr>
        <w:t xml:space="preserve"> while tone in the trunk and neck increases.</w:t>
      </w:r>
      <w:r w:rsidR="00883F31">
        <w:rPr>
          <w:rFonts w:asciiTheme="minorHAnsi" w:hAnsiTheme="minorHAnsi"/>
        </w:rPr>
        <w:br/>
      </w:r>
    </w:p>
    <w:p w14:paraId="1E20B637" w14:textId="068E78E2" w:rsidR="000D636D" w:rsidRPr="00FE7AD1" w:rsidRDefault="00A47532" w:rsidP="00FE7AD1">
      <w:pPr>
        <w:spacing w:after="0"/>
        <w:rPr>
          <w:rFonts w:asciiTheme="minorHAnsi" w:hAnsiTheme="minorHAnsi"/>
        </w:rPr>
      </w:pPr>
      <w:r w:rsidRPr="007340F5">
        <w:rPr>
          <w:rFonts w:asciiTheme="minorHAnsi" w:hAnsiTheme="minorHAnsi"/>
          <w:highlight w:val="yellow"/>
        </w:rPr>
        <w:t xml:space="preserve">12.2 </w:t>
      </w:r>
      <w:r w:rsidR="006960F5" w:rsidRPr="007340F5">
        <w:rPr>
          <w:rFonts w:asciiTheme="minorHAnsi" w:hAnsiTheme="minorHAnsi"/>
          <w:highlight w:val="yellow"/>
        </w:rPr>
        <w:t xml:space="preserve">Assess resistance of passive movements of the joints while the infant is calm and awake.  </w:t>
      </w:r>
      <w:r w:rsidR="00BA185B" w:rsidRPr="007340F5">
        <w:rPr>
          <w:rFonts w:asciiTheme="minorHAnsi" w:hAnsiTheme="minorHAnsi"/>
          <w:highlight w:val="yellow"/>
        </w:rPr>
        <w:t>Perform the “scarf sign” maneuver</w:t>
      </w:r>
      <w:r w:rsidR="00177D3B">
        <w:rPr>
          <w:rFonts w:asciiTheme="minorHAnsi" w:hAnsiTheme="minorHAnsi"/>
          <w:highlight w:val="yellow"/>
        </w:rPr>
        <w:t>,</w:t>
      </w:r>
      <w:r w:rsidR="00BA185B" w:rsidRPr="007340F5">
        <w:rPr>
          <w:rFonts w:asciiTheme="minorHAnsi" w:hAnsiTheme="minorHAnsi"/>
          <w:highlight w:val="yellow"/>
        </w:rPr>
        <w:t xml:space="preserve"> where the </w:t>
      </w:r>
      <w:r w:rsidR="00F02DBB" w:rsidRPr="007340F5">
        <w:rPr>
          <w:rFonts w:asciiTheme="minorHAnsi" w:hAnsiTheme="minorHAnsi"/>
          <w:highlight w:val="yellow"/>
        </w:rPr>
        <w:t xml:space="preserve">infant’s </w:t>
      </w:r>
      <w:r w:rsidR="00BA185B" w:rsidRPr="007340F5">
        <w:rPr>
          <w:rFonts w:asciiTheme="minorHAnsi" w:hAnsiTheme="minorHAnsi"/>
          <w:highlight w:val="yellow"/>
        </w:rPr>
        <w:t xml:space="preserve">arm is pulled across the chest </w:t>
      </w:r>
      <w:r w:rsidR="00D10B43" w:rsidRPr="007340F5">
        <w:rPr>
          <w:rFonts w:asciiTheme="minorHAnsi" w:hAnsiTheme="minorHAnsi"/>
          <w:highlight w:val="yellow"/>
        </w:rPr>
        <w:t>to help</w:t>
      </w:r>
      <w:r w:rsidR="006960F5" w:rsidRPr="007340F5">
        <w:rPr>
          <w:rFonts w:asciiTheme="minorHAnsi" w:hAnsiTheme="minorHAnsi"/>
          <w:highlight w:val="yellow"/>
        </w:rPr>
        <w:t xml:space="preserve"> determine abnormal resistance of passive movements</w:t>
      </w:r>
      <w:r w:rsidR="00BA185B" w:rsidRPr="007340F5">
        <w:rPr>
          <w:rFonts w:asciiTheme="minorHAnsi" w:hAnsiTheme="minorHAnsi"/>
          <w:highlight w:val="yellow"/>
        </w:rPr>
        <w:t>.</w:t>
      </w:r>
      <w:r w:rsidR="006960F5" w:rsidRPr="007340F5">
        <w:rPr>
          <w:rFonts w:asciiTheme="minorHAnsi" w:hAnsiTheme="minorHAnsi"/>
          <w:highlight w:val="yellow"/>
        </w:rPr>
        <w:t xml:space="preserve"> </w:t>
      </w:r>
      <w:proofErr w:type="spellStart"/>
      <w:r w:rsidR="006960F5" w:rsidRPr="00EE5EC9">
        <w:rPr>
          <w:rFonts w:asciiTheme="minorHAnsi" w:hAnsiTheme="minorHAnsi"/>
        </w:rPr>
        <w:t>Hypotonia</w:t>
      </w:r>
      <w:proofErr w:type="spellEnd"/>
      <w:r w:rsidR="006960F5" w:rsidRPr="00EE5EC9">
        <w:rPr>
          <w:rFonts w:asciiTheme="minorHAnsi" w:hAnsiTheme="minorHAnsi"/>
        </w:rPr>
        <w:t xml:space="preserve"> is present if the elbow crosses midline.</w:t>
      </w:r>
      <w:r w:rsidR="00883F31">
        <w:rPr>
          <w:rFonts w:asciiTheme="minorHAnsi" w:hAnsiTheme="minorHAnsi"/>
        </w:rPr>
        <w:br/>
      </w:r>
    </w:p>
    <w:p w14:paraId="67FB1D8A" w14:textId="14FDD1D3" w:rsidR="000D636D" w:rsidRPr="00FE7AD1" w:rsidRDefault="00A47532" w:rsidP="00FE7AD1">
      <w:pPr>
        <w:spacing w:after="0"/>
        <w:rPr>
          <w:rFonts w:asciiTheme="minorHAnsi" w:hAnsiTheme="minorHAnsi"/>
        </w:rPr>
      </w:pPr>
      <w:r w:rsidRPr="007340F5">
        <w:rPr>
          <w:rFonts w:asciiTheme="minorHAnsi" w:hAnsiTheme="minorHAnsi"/>
          <w:highlight w:val="yellow"/>
        </w:rPr>
        <w:t xml:space="preserve">12.3 </w:t>
      </w:r>
      <w:r w:rsidR="006960F5" w:rsidRPr="007340F5">
        <w:rPr>
          <w:rFonts w:asciiTheme="minorHAnsi" w:hAnsiTheme="minorHAnsi"/>
          <w:highlight w:val="yellow"/>
        </w:rPr>
        <w:t xml:space="preserve">Assess the infant’s active tone. </w:t>
      </w:r>
      <w:r w:rsidR="00BA185B" w:rsidRPr="007340F5">
        <w:rPr>
          <w:rFonts w:asciiTheme="minorHAnsi" w:hAnsiTheme="minorHAnsi"/>
          <w:highlight w:val="yellow"/>
        </w:rPr>
        <w:t>Perform the traction</w:t>
      </w:r>
      <w:r w:rsidR="006960F5" w:rsidRPr="007340F5">
        <w:rPr>
          <w:rFonts w:asciiTheme="minorHAnsi" w:hAnsiTheme="minorHAnsi"/>
          <w:highlight w:val="yellow"/>
        </w:rPr>
        <w:t xml:space="preserve"> response</w:t>
      </w:r>
      <w:r w:rsidR="00BA185B" w:rsidRPr="007340F5">
        <w:rPr>
          <w:rFonts w:asciiTheme="minorHAnsi" w:hAnsiTheme="minorHAnsi"/>
          <w:highlight w:val="yellow"/>
        </w:rPr>
        <w:t xml:space="preserve"> by grasping the infant’s hand</w:t>
      </w:r>
      <w:r w:rsidR="006A1C11" w:rsidRPr="007340F5">
        <w:rPr>
          <w:rFonts w:asciiTheme="minorHAnsi" w:hAnsiTheme="minorHAnsi"/>
          <w:highlight w:val="yellow"/>
        </w:rPr>
        <w:t>s</w:t>
      </w:r>
      <w:r w:rsidR="00BA185B" w:rsidRPr="007340F5">
        <w:rPr>
          <w:rFonts w:asciiTheme="minorHAnsi" w:hAnsiTheme="minorHAnsi"/>
          <w:highlight w:val="yellow"/>
        </w:rPr>
        <w:t xml:space="preserve"> and wrists</w:t>
      </w:r>
      <w:r w:rsidR="00177D3B">
        <w:rPr>
          <w:rFonts w:asciiTheme="minorHAnsi" w:hAnsiTheme="minorHAnsi"/>
          <w:highlight w:val="yellow"/>
        </w:rPr>
        <w:t>,</w:t>
      </w:r>
      <w:r w:rsidR="00BA185B" w:rsidRPr="007340F5">
        <w:rPr>
          <w:rFonts w:asciiTheme="minorHAnsi" w:hAnsiTheme="minorHAnsi"/>
          <w:highlight w:val="yellow"/>
        </w:rPr>
        <w:t xml:space="preserve"> and slowly rais</w:t>
      </w:r>
      <w:r w:rsidR="00177D3B">
        <w:rPr>
          <w:rFonts w:asciiTheme="minorHAnsi" w:hAnsiTheme="minorHAnsi"/>
          <w:highlight w:val="yellow"/>
        </w:rPr>
        <w:t>e</w:t>
      </w:r>
      <w:r w:rsidR="00BA185B" w:rsidRPr="007340F5">
        <w:rPr>
          <w:rFonts w:asciiTheme="minorHAnsi" w:hAnsiTheme="minorHAnsi"/>
          <w:highlight w:val="yellow"/>
        </w:rPr>
        <w:t xml:space="preserve"> the infant from supine to a seated position. The infant’s </w:t>
      </w:r>
      <w:r w:rsidR="006960F5" w:rsidRPr="007340F5">
        <w:rPr>
          <w:rFonts w:asciiTheme="minorHAnsi" w:hAnsiTheme="minorHAnsi"/>
          <w:highlight w:val="yellow"/>
        </w:rPr>
        <w:t>elbows normally flex</w:t>
      </w:r>
      <w:r w:rsidR="00177D3B">
        <w:rPr>
          <w:rFonts w:asciiTheme="minorHAnsi" w:hAnsiTheme="minorHAnsi"/>
          <w:highlight w:val="yellow"/>
        </w:rPr>
        <w:t>,</w:t>
      </w:r>
      <w:r w:rsidR="006960F5" w:rsidRPr="007340F5">
        <w:rPr>
          <w:rFonts w:asciiTheme="minorHAnsi" w:hAnsiTheme="minorHAnsi"/>
          <w:highlight w:val="yellow"/>
        </w:rPr>
        <w:t xml:space="preserve"> and the neck raises the head. If </w:t>
      </w:r>
      <w:proofErr w:type="spellStart"/>
      <w:r w:rsidR="006960F5" w:rsidRPr="007340F5">
        <w:rPr>
          <w:rFonts w:asciiTheme="minorHAnsi" w:hAnsiTheme="minorHAnsi"/>
          <w:highlight w:val="yellow"/>
        </w:rPr>
        <w:t>hypotonia</w:t>
      </w:r>
      <w:proofErr w:type="spellEnd"/>
      <w:r w:rsidR="006960F5" w:rsidRPr="007340F5">
        <w:rPr>
          <w:rFonts w:asciiTheme="minorHAnsi" w:hAnsiTheme="minorHAnsi"/>
          <w:highlight w:val="yellow"/>
        </w:rPr>
        <w:t xml:space="preserve"> is present, the head lags backward, and once erect, the head drops forward. If hypertonia is present, the head is maintained backwards.</w:t>
      </w:r>
      <w:r w:rsidR="00883F31">
        <w:rPr>
          <w:rFonts w:asciiTheme="minorHAnsi" w:hAnsiTheme="minorHAnsi"/>
        </w:rPr>
        <w:br/>
      </w:r>
    </w:p>
    <w:p w14:paraId="27A934DD" w14:textId="686742F3" w:rsidR="000D636D" w:rsidRDefault="00A47532">
      <w:pPr>
        <w:spacing w:after="0"/>
        <w:rPr>
          <w:rFonts w:asciiTheme="minorHAnsi" w:hAnsiTheme="minorHAnsi"/>
        </w:rPr>
      </w:pPr>
      <w:r w:rsidRPr="00FE7AD1">
        <w:rPr>
          <w:rFonts w:asciiTheme="minorHAnsi" w:hAnsiTheme="minorHAnsi"/>
        </w:rPr>
        <w:t>13.</w:t>
      </w:r>
      <w:r w:rsidR="00FE7AD1">
        <w:rPr>
          <w:rFonts w:asciiTheme="minorHAnsi" w:hAnsiTheme="minorHAnsi"/>
        </w:rPr>
        <w:t xml:space="preserve"> </w:t>
      </w:r>
      <w:r w:rsidR="00323764" w:rsidRPr="00FE7AD1">
        <w:rPr>
          <w:rFonts w:asciiTheme="minorHAnsi" w:hAnsiTheme="minorHAnsi"/>
        </w:rPr>
        <w:t>Primitive reflexes are inborn reflexes which are present at birth or in a predictable fashion during infancy. These reflexes are elicited in the normal newborn as they respond to stimuli and are inhibited as the infant matures.</w:t>
      </w:r>
    </w:p>
    <w:p w14:paraId="29CB2303" w14:textId="77777777" w:rsidR="00883F31" w:rsidRPr="00FE7AD1" w:rsidRDefault="00883F31">
      <w:pPr>
        <w:spacing w:after="0"/>
        <w:rPr>
          <w:rFonts w:asciiTheme="minorHAnsi" w:hAnsiTheme="minorHAnsi"/>
        </w:rPr>
      </w:pPr>
    </w:p>
    <w:p w14:paraId="215DD42F" w14:textId="45EA3996"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FE7AD1">
        <w:rPr>
          <w:rFonts w:asciiTheme="minorHAnsi" w:hAnsiTheme="minorHAnsi"/>
        </w:rPr>
        <w:t xml:space="preserve">.1 </w:t>
      </w:r>
      <w:r w:rsidR="006960F5" w:rsidRPr="007340F5">
        <w:rPr>
          <w:rFonts w:asciiTheme="minorHAnsi" w:hAnsiTheme="minorHAnsi"/>
          <w:highlight w:val="yellow"/>
        </w:rPr>
        <w:t>Elicit the Moro reflex by carefully dropping the infant’s head in relation to the trunk. The infant should respond by symmetrically opening the hands and spreading the fingers with abduction and extension of the arms and legs</w:t>
      </w:r>
      <w:r w:rsidR="002C7170">
        <w:rPr>
          <w:rFonts w:asciiTheme="minorHAnsi" w:hAnsiTheme="minorHAnsi"/>
          <w:highlight w:val="yellow"/>
        </w:rPr>
        <w:t>,</w:t>
      </w:r>
      <w:r w:rsidR="006960F5" w:rsidRPr="007340F5">
        <w:rPr>
          <w:rFonts w:asciiTheme="minorHAnsi" w:hAnsiTheme="minorHAnsi"/>
          <w:highlight w:val="yellow"/>
        </w:rPr>
        <w:t xml:space="preserve"> followed by flexion and midline embrace.</w:t>
      </w:r>
      <w:r w:rsidR="006960F5" w:rsidRPr="00FE7AD1">
        <w:rPr>
          <w:rFonts w:asciiTheme="minorHAnsi" w:hAnsiTheme="minorHAnsi"/>
        </w:rPr>
        <w:t xml:space="preserve"> The onset of this reflex is at ~ 28-32 weeks gestation (established by 37 weeks)</w:t>
      </w:r>
      <w:r w:rsidR="002C7170">
        <w:rPr>
          <w:rFonts w:asciiTheme="minorHAnsi" w:hAnsiTheme="minorHAnsi"/>
        </w:rPr>
        <w:t>. T</w:t>
      </w:r>
      <w:r w:rsidR="006960F5" w:rsidRPr="00FE7AD1">
        <w:rPr>
          <w:rFonts w:asciiTheme="minorHAnsi" w:hAnsiTheme="minorHAnsi"/>
        </w:rPr>
        <w:t>his reflex disappears by 4-6 months.</w:t>
      </w:r>
    </w:p>
    <w:p w14:paraId="710AE4FB" w14:textId="77777777" w:rsidR="00883F31" w:rsidRPr="00FE7AD1" w:rsidRDefault="00883F31" w:rsidP="00FE7AD1">
      <w:pPr>
        <w:spacing w:after="0"/>
        <w:rPr>
          <w:rFonts w:asciiTheme="minorHAnsi" w:hAnsiTheme="minorHAnsi"/>
        </w:rPr>
      </w:pPr>
    </w:p>
    <w:p w14:paraId="27A1D702" w14:textId="5E7A4A58" w:rsidR="000D636D" w:rsidRPr="00FE7AD1"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6960F5" w:rsidRPr="00FE7AD1">
        <w:rPr>
          <w:rFonts w:asciiTheme="minorHAnsi" w:hAnsiTheme="minorHAnsi"/>
        </w:rPr>
        <w:t xml:space="preserve">.2 </w:t>
      </w:r>
      <w:r w:rsidR="009B5CD1" w:rsidRPr="007340F5">
        <w:rPr>
          <w:rFonts w:asciiTheme="minorHAnsi" w:hAnsiTheme="minorHAnsi"/>
          <w:highlight w:val="yellow"/>
        </w:rPr>
        <w:t>Elicit the</w:t>
      </w:r>
      <w:r w:rsidR="006960F5" w:rsidRPr="007340F5">
        <w:rPr>
          <w:rFonts w:asciiTheme="minorHAnsi" w:hAnsiTheme="minorHAnsi"/>
          <w:highlight w:val="yellow"/>
        </w:rPr>
        <w:t xml:space="preserve"> </w:t>
      </w:r>
      <w:r w:rsidR="006B3414">
        <w:rPr>
          <w:rFonts w:asciiTheme="minorHAnsi" w:hAnsiTheme="minorHAnsi"/>
          <w:highlight w:val="yellow"/>
        </w:rPr>
        <w:t>p</w:t>
      </w:r>
      <w:r w:rsidR="006960F5" w:rsidRPr="007340F5">
        <w:rPr>
          <w:rFonts w:asciiTheme="minorHAnsi" w:hAnsiTheme="minorHAnsi"/>
          <w:highlight w:val="yellow"/>
        </w:rPr>
        <w:t>almar/</w:t>
      </w:r>
      <w:r w:rsidR="006B3414">
        <w:rPr>
          <w:rFonts w:asciiTheme="minorHAnsi" w:hAnsiTheme="minorHAnsi"/>
          <w:highlight w:val="yellow"/>
        </w:rPr>
        <w:t>p</w:t>
      </w:r>
      <w:r w:rsidR="006960F5" w:rsidRPr="007340F5">
        <w:rPr>
          <w:rFonts w:asciiTheme="minorHAnsi" w:hAnsiTheme="minorHAnsi"/>
          <w:highlight w:val="yellow"/>
        </w:rPr>
        <w:t xml:space="preserve">lantar grasp by placing </w:t>
      </w:r>
      <w:r w:rsidR="0062227D">
        <w:rPr>
          <w:rFonts w:asciiTheme="minorHAnsi" w:hAnsiTheme="minorHAnsi"/>
          <w:highlight w:val="yellow"/>
        </w:rPr>
        <w:t>a</w:t>
      </w:r>
      <w:r w:rsidR="00132615">
        <w:rPr>
          <w:rFonts w:asciiTheme="minorHAnsi" w:hAnsiTheme="minorHAnsi"/>
          <w:highlight w:val="yellow"/>
        </w:rPr>
        <w:t xml:space="preserve"> </w:t>
      </w:r>
      <w:r w:rsidR="00C43870">
        <w:rPr>
          <w:rFonts w:asciiTheme="minorHAnsi" w:hAnsiTheme="minorHAnsi"/>
          <w:highlight w:val="yellow"/>
        </w:rPr>
        <w:t>finger</w:t>
      </w:r>
      <w:r w:rsidR="006960F5" w:rsidRPr="007340F5">
        <w:rPr>
          <w:rFonts w:asciiTheme="minorHAnsi" w:hAnsiTheme="minorHAnsi"/>
          <w:highlight w:val="yellow"/>
        </w:rPr>
        <w:t xml:space="preserve"> in the infant’s palm or beneath</w:t>
      </w:r>
      <w:r w:rsidR="00F87F20">
        <w:rPr>
          <w:rFonts w:asciiTheme="minorHAnsi" w:hAnsiTheme="minorHAnsi"/>
          <w:highlight w:val="yellow"/>
        </w:rPr>
        <w:t xml:space="preserve"> their</w:t>
      </w:r>
      <w:r w:rsidR="006960F5" w:rsidRPr="007340F5">
        <w:rPr>
          <w:rFonts w:asciiTheme="minorHAnsi" w:hAnsiTheme="minorHAnsi"/>
          <w:highlight w:val="yellow"/>
        </w:rPr>
        <w:t xml:space="preserve"> toes. The infant should respond by closing </w:t>
      </w:r>
      <w:r w:rsidR="0062227D">
        <w:rPr>
          <w:rFonts w:asciiTheme="minorHAnsi" w:hAnsiTheme="minorHAnsi"/>
          <w:highlight w:val="yellow"/>
        </w:rPr>
        <w:t xml:space="preserve">their </w:t>
      </w:r>
      <w:r w:rsidR="006960F5" w:rsidRPr="007340F5">
        <w:rPr>
          <w:rFonts w:asciiTheme="minorHAnsi" w:hAnsiTheme="minorHAnsi"/>
          <w:highlight w:val="yellow"/>
        </w:rPr>
        <w:t xml:space="preserve">fingers and grasping </w:t>
      </w:r>
      <w:r w:rsidR="0062227D">
        <w:rPr>
          <w:rFonts w:asciiTheme="minorHAnsi" w:hAnsiTheme="minorHAnsi"/>
          <w:highlight w:val="yellow"/>
        </w:rPr>
        <w:t xml:space="preserve">the </w:t>
      </w:r>
      <w:r w:rsidR="00132615">
        <w:rPr>
          <w:rFonts w:asciiTheme="minorHAnsi" w:hAnsiTheme="minorHAnsi"/>
          <w:highlight w:val="yellow"/>
        </w:rPr>
        <w:t>examiner’s finger</w:t>
      </w:r>
      <w:r w:rsidR="006960F5" w:rsidRPr="007340F5">
        <w:rPr>
          <w:rFonts w:asciiTheme="minorHAnsi" w:hAnsiTheme="minorHAnsi"/>
          <w:highlight w:val="yellow"/>
        </w:rPr>
        <w:t xml:space="preserve"> tightly</w:t>
      </w:r>
      <w:r w:rsidR="00F87F20">
        <w:rPr>
          <w:rFonts w:asciiTheme="minorHAnsi" w:hAnsiTheme="minorHAnsi"/>
          <w:highlight w:val="yellow"/>
        </w:rPr>
        <w:t>.</w:t>
      </w:r>
      <w:r w:rsidR="00F87F20" w:rsidRPr="007340F5">
        <w:rPr>
          <w:rFonts w:asciiTheme="minorHAnsi" w:hAnsiTheme="minorHAnsi"/>
          <w:highlight w:val="yellow"/>
        </w:rPr>
        <w:t xml:space="preserve"> </w:t>
      </w:r>
      <w:r w:rsidR="00F87F20">
        <w:rPr>
          <w:rFonts w:asciiTheme="minorHAnsi" w:hAnsiTheme="minorHAnsi"/>
          <w:highlight w:val="yellow"/>
        </w:rPr>
        <w:t>I</w:t>
      </w:r>
      <w:r w:rsidR="006960F5" w:rsidRPr="007340F5">
        <w:rPr>
          <w:rFonts w:asciiTheme="minorHAnsi" w:hAnsiTheme="minorHAnsi"/>
          <w:highlight w:val="yellow"/>
        </w:rPr>
        <w:t xml:space="preserve">n addition, </w:t>
      </w:r>
      <w:r w:rsidR="00193826" w:rsidRPr="007340F5">
        <w:rPr>
          <w:rFonts w:asciiTheme="minorHAnsi" w:hAnsiTheme="minorHAnsi"/>
          <w:highlight w:val="yellow"/>
        </w:rPr>
        <w:t>their</w:t>
      </w:r>
      <w:r w:rsidR="006960F5" w:rsidRPr="007340F5">
        <w:rPr>
          <w:rFonts w:asciiTheme="minorHAnsi" w:hAnsiTheme="minorHAnsi"/>
          <w:highlight w:val="yellow"/>
        </w:rPr>
        <w:t xml:space="preserve"> toes should curl around</w:t>
      </w:r>
      <w:r w:rsidR="0062227D">
        <w:rPr>
          <w:rFonts w:asciiTheme="minorHAnsi" w:hAnsiTheme="minorHAnsi"/>
          <w:highlight w:val="yellow"/>
        </w:rPr>
        <w:t xml:space="preserve"> the</w:t>
      </w:r>
      <w:r w:rsidR="006960F5" w:rsidRPr="007340F5">
        <w:rPr>
          <w:rFonts w:asciiTheme="minorHAnsi" w:hAnsiTheme="minorHAnsi"/>
          <w:highlight w:val="yellow"/>
        </w:rPr>
        <w:t xml:space="preserve"> </w:t>
      </w:r>
      <w:r w:rsidR="00132615">
        <w:rPr>
          <w:rFonts w:asciiTheme="minorHAnsi" w:hAnsiTheme="minorHAnsi"/>
          <w:highlight w:val="yellow"/>
        </w:rPr>
        <w:t xml:space="preserve">examiner’s finger </w:t>
      </w:r>
      <w:r w:rsidR="006960F5" w:rsidRPr="007340F5">
        <w:rPr>
          <w:rFonts w:asciiTheme="minorHAnsi" w:hAnsiTheme="minorHAnsi"/>
          <w:highlight w:val="yellow"/>
        </w:rPr>
        <w:t xml:space="preserve">as the same procedure is done for the </w:t>
      </w:r>
      <w:r w:rsidR="006B3414">
        <w:rPr>
          <w:rFonts w:asciiTheme="minorHAnsi" w:hAnsiTheme="minorHAnsi"/>
          <w:highlight w:val="yellow"/>
        </w:rPr>
        <w:t>p</w:t>
      </w:r>
      <w:r w:rsidR="006960F5" w:rsidRPr="007340F5">
        <w:rPr>
          <w:rFonts w:asciiTheme="minorHAnsi" w:hAnsiTheme="minorHAnsi"/>
          <w:highlight w:val="yellow"/>
        </w:rPr>
        <w:t>lantar grasp.</w:t>
      </w:r>
      <w:r w:rsidR="009B5CD1" w:rsidRPr="00FE7AD1">
        <w:rPr>
          <w:rFonts w:asciiTheme="minorHAnsi" w:hAnsiTheme="minorHAnsi"/>
        </w:rPr>
        <w:t xml:space="preserve"> This reflex is noted </w:t>
      </w:r>
      <w:r w:rsidR="00F87F20">
        <w:rPr>
          <w:rFonts w:asciiTheme="minorHAnsi" w:hAnsiTheme="minorHAnsi"/>
        </w:rPr>
        <w:t xml:space="preserve">at </w:t>
      </w:r>
      <w:r w:rsidR="009B5CD1" w:rsidRPr="00FE7AD1">
        <w:rPr>
          <w:rFonts w:asciiTheme="minorHAnsi" w:hAnsiTheme="minorHAnsi"/>
        </w:rPr>
        <w:t xml:space="preserve">~ 28 weeks gestation (established by 32 weeks) and disappears by 6 months for </w:t>
      </w:r>
      <w:r w:rsidR="0062227D">
        <w:rPr>
          <w:rFonts w:asciiTheme="minorHAnsi" w:hAnsiTheme="minorHAnsi"/>
        </w:rPr>
        <w:t xml:space="preserve">the </w:t>
      </w:r>
      <w:r w:rsidR="006B3414">
        <w:rPr>
          <w:rFonts w:asciiTheme="minorHAnsi" w:hAnsiTheme="minorHAnsi"/>
        </w:rPr>
        <w:t>p</w:t>
      </w:r>
      <w:r w:rsidR="009B5CD1" w:rsidRPr="00FE7AD1">
        <w:rPr>
          <w:rFonts w:asciiTheme="minorHAnsi" w:hAnsiTheme="minorHAnsi"/>
        </w:rPr>
        <w:t xml:space="preserve">almar grasp and by 9-10 months for </w:t>
      </w:r>
      <w:r w:rsidR="0062227D">
        <w:rPr>
          <w:rFonts w:asciiTheme="minorHAnsi" w:hAnsiTheme="minorHAnsi"/>
        </w:rPr>
        <w:t xml:space="preserve">the </w:t>
      </w:r>
      <w:r w:rsidR="006B3414">
        <w:rPr>
          <w:rFonts w:asciiTheme="minorHAnsi" w:hAnsiTheme="minorHAnsi"/>
        </w:rPr>
        <w:t>p</w:t>
      </w:r>
      <w:r w:rsidR="009B5CD1" w:rsidRPr="00FE7AD1">
        <w:rPr>
          <w:rFonts w:asciiTheme="minorHAnsi" w:hAnsiTheme="minorHAnsi"/>
        </w:rPr>
        <w:t>lantar grasp.</w:t>
      </w:r>
      <w:r w:rsidR="00F87F20">
        <w:rPr>
          <w:rFonts w:asciiTheme="minorHAnsi" w:hAnsiTheme="minorHAnsi"/>
        </w:rPr>
        <w:br/>
      </w:r>
    </w:p>
    <w:p w14:paraId="06C22998" w14:textId="3280E9E9" w:rsidR="00193826" w:rsidRPr="007340F5" w:rsidRDefault="00374DF2" w:rsidP="00FE7AD1">
      <w:pPr>
        <w:spacing w:after="0"/>
        <w:rPr>
          <w:rFonts w:asciiTheme="minorHAnsi" w:hAnsiTheme="minorHAnsi"/>
          <w:highlight w:val="yellow"/>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.3 </w:t>
      </w:r>
      <w:r w:rsidR="009B5CD1" w:rsidRPr="007340F5">
        <w:rPr>
          <w:rFonts w:asciiTheme="minorHAnsi" w:hAnsiTheme="minorHAnsi"/>
          <w:highlight w:val="yellow"/>
        </w:rPr>
        <w:t xml:space="preserve">Observe the </w:t>
      </w:r>
      <w:r w:rsidR="00561EDC">
        <w:rPr>
          <w:rFonts w:asciiTheme="minorHAnsi" w:hAnsiTheme="minorHAnsi"/>
          <w:highlight w:val="yellow"/>
        </w:rPr>
        <w:t>r</w:t>
      </w:r>
      <w:r w:rsidR="00561EDC" w:rsidRPr="007340F5">
        <w:rPr>
          <w:rFonts w:asciiTheme="minorHAnsi" w:hAnsiTheme="minorHAnsi"/>
          <w:highlight w:val="yellow"/>
        </w:rPr>
        <w:t xml:space="preserve">ooting </w:t>
      </w:r>
      <w:r w:rsidR="009B5CD1" w:rsidRPr="007340F5">
        <w:rPr>
          <w:rFonts w:asciiTheme="minorHAnsi" w:hAnsiTheme="minorHAnsi"/>
          <w:highlight w:val="yellow"/>
        </w:rPr>
        <w:t>reflex by touching the infant’s cheek</w:t>
      </w:r>
      <w:r w:rsidR="00193826" w:rsidRPr="007340F5">
        <w:rPr>
          <w:rFonts w:asciiTheme="minorHAnsi" w:hAnsiTheme="minorHAnsi"/>
          <w:highlight w:val="yellow"/>
        </w:rPr>
        <w:t xml:space="preserve"> near the corner of the mouth. </w:t>
      </w:r>
    </w:p>
    <w:p w14:paraId="61C252BB" w14:textId="1482FD32" w:rsidR="000D636D" w:rsidRPr="00FE7AD1" w:rsidRDefault="009B5CD1" w:rsidP="00FE7AD1">
      <w:pPr>
        <w:spacing w:after="0"/>
        <w:rPr>
          <w:rFonts w:asciiTheme="minorHAnsi" w:hAnsiTheme="minorHAnsi"/>
        </w:rPr>
      </w:pPr>
      <w:r w:rsidRPr="007340F5">
        <w:rPr>
          <w:rFonts w:asciiTheme="minorHAnsi" w:hAnsiTheme="minorHAnsi"/>
          <w:highlight w:val="yellow"/>
        </w:rPr>
        <w:t xml:space="preserve">The infant should respond by turning </w:t>
      </w:r>
      <w:r w:rsidR="00F02DBB" w:rsidRPr="007340F5">
        <w:rPr>
          <w:rFonts w:asciiTheme="minorHAnsi" w:hAnsiTheme="minorHAnsi"/>
          <w:highlight w:val="yellow"/>
        </w:rPr>
        <w:t>their</w:t>
      </w:r>
      <w:r w:rsidRPr="007340F5">
        <w:rPr>
          <w:rFonts w:asciiTheme="minorHAnsi" w:hAnsiTheme="minorHAnsi"/>
          <w:highlight w:val="yellow"/>
        </w:rPr>
        <w:t xml:space="preserve"> head to </w:t>
      </w:r>
      <w:r w:rsidR="009E5FA4">
        <w:rPr>
          <w:rFonts w:asciiTheme="minorHAnsi" w:hAnsiTheme="minorHAnsi"/>
          <w:highlight w:val="yellow"/>
        </w:rPr>
        <w:t xml:space="preserve">the </w:t>
      </w:r>
      <w:r w:rsidRPr="007340F5">
        <w:rPr>
          <w:rFonts w:asciiTheme="minorHAnsi" w:hAnsiTheme="minorHAnsi"/>
          <w:highlight w:val="yellow"/>
        </w:rPr>
        <w:t>side that was stroked.</w:t>
      </w:r>
      <w:r w:rsidRPr="00FE7AD1">
        <w:rPr>
          <w:rFonts w:asciiTheme="minorHAnsi" w:hAnsiTheme="minorHAnsi"/>
        </w:rPr>
        <w:t xml:space="preserve"> This reflex appears at 38 weeks gestation and disappears around 4 months.</w:t>
      </w:r>
      <w:r w:rsidR="00F87F20">
        <w:rPr>
          <w:rFonts w:asciiTheme="minorHAnsi" w:hAnsiTheme="minorHAnsi"/>
        </w:rPr>
        <w:br/>
      </w:r>
    </w:p>
    <w:p w14:paraId="76ECB7B5" w14:textId="74425E20"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.4 </w:t>
      </w:r>
      <w:r w:rsidR="009B5CD1" w:rsidRPr="007340F5">
        <w:rPr>
          <w:rFonts w:asciiTheme="minorHAnsi" w:hAnsiTheme="minorHAnsi"/>
          <w:highlight w:val="yellow"/>
        </w:rPr>
        <w:t xml:space="preserve">Assess the </w:t>
      </w:r>
      <w:r w:rsidR="00561EDC">
        <w:rPr>
          <w:rFonts w:asciiTheme="minorHAnsi" w:hAnsiTheme="minorHAnsi"/>
          <w:highlight w:val="yellow"/>
        </w:rPr>
        <w:t>su</w:t>
      </w:r>
      <w:r w:rsidR="00561EDC" w:rsidRPr="007340F5">
        <w:rPr>
          <w:rFonts w:asciiTheme="minorHAnsi" w:hAnsiTheme="minorHAnsi"/>
          <w:highlight w:val="yellow"/>
        </w:rPr>
        <w:t xml:space="preserve">cking </w:t>
      </w:r>
      <w:r w:rsidR="009B5CD1" w:rsidRPr="007340F5">
        <w:rPr>
          <w:rFonts w:asciiTheme="minorHAnsi" w:hAnsiTheme="minorHAnsi"/>
          <w:highlight w:val="yellow"/>
        </w:rPr>
        <w:t xml:space="preserve">reflex by touching the lips or </w:t>
      </w:r>
      <w:r w:rsidR="0062227D">
        <w:rPr>
          <w:rFonts w:asciiTheme="minorHAnsi" w:hAnsiTheme="minorHAnsi"/>
          <w:highlight w:val="yellow"/>
        </w:rPr>
        <w:t xml:space="preserve">the </w:t>
      </w:r>
      <w:r w:rsidR="009B5CD1" w:rsidRPr="007340F5">
        <w:rPr>
          <w:rFonts w:asciiTheme="minorHAnsi" w:hAnsiTheme="minorHAnsi"/>
          <w:highlight w:val="yellow"/>
        </w:rPr>
        <w:t xml:space="preserve">inside of </w:t>
      </w:r>
      <w:r w:rsidR="0062227D">
        <w:rPr>
          <w:rFonts w:asciiTheme="minorHAnsi" w:hAnsiTheme="minorHAnsi"/>
          <w:highlight w:val="yellow"/>
        </w:rPr>
        <w:t xml:space="preserve">the </w:t>
      </w:r>
      <w:r w:rsidR="009B5CD1" w:rsidRPr="007340F5">
        <w:rPr>
          <w:rFonts w:asciiTheme="minorHAnsi" w:hAnsiTheme="minorHAnsi"/>
          <w:highlight w:val="yellow"/>
        </w:rPr>
        <w:t>mouth of the infant</w:t>
      </w:r>
      <w:r w:rsidR="0062227D">
        <w:rPr>
          <w:rFonts w:asciiTheme="minorHAnsi" w:hAnsiTheme="minorHAnsi"/>
          <w:highlight w:val="yellow"/>
        </w:rPr>
        <w:t>. The</w:t>
      </w:r>
      <w:r w:rsidR="009B5CD1" w:rsidRPr="007340F5">
        <w:rPr>
          <w:rFonts w:asciiTheme="minorHAnsi" w:hAnsiTheme="minorHAnsi"/>
          <w:highlight w:val="yellow"/>
        </w:rPr>
        <w:t xml:space="preserve"> infant </w:t>
      </w:r>
      <w:r w:rsidR="0062227D">
        <w:rPr>
          <w:rFonts w:asciiTheme="minorHAnsi" w:hAnsiTheme="minorHAnsi"/>
          <w:highlight w:val="yellow"/>
        </w:rPr>
        <w:t xml:space="preserve">should </w:t>
      </w:r>
      <w:r w:rsidR="009B5CD1" w:rsidRPr="007340F5">
        <w:rPr>
          <w:rFonts w:asciiTheme="minorHAnsi" w:hAnsiTheme="minorHAnsi"/>
          <w:highlight w:val="yellow"/>
        </w:rPr>
        <w:t>respond by sucking.</w:t>
      </w:r>
      <w:r w:rsidR="009B5CD1" w:rsidRPr="00FE7AD1">
        <w:rPr>
          <w:rFonts w:asciiTheme="minorHAnsi" w:hAnsiTheme="minorHAnsi"/>
        </w:rPr>
        <w:t xml:space="preserve"> This reflex appears by 28 weeks gestation and disappears by 4 months.</w:t>
      </w:r>
    </w:p>
    <w:p w14:paraId="753E31A1" w14:textId="77777777" w:rsidR="00F87F20" w:rsidRPr="00FE7AD1" w:rsidRDefault="00F87F20" w:rsidP="00FE7AD1">
      <w:pPr>
        <w:spacing w:after="0"/>
        <w:rPr>
          <w:rFonts w:asciiTheme="minorHAnsi" w:hAnsiTheme="minorHAnsi"/>
        </w:rPr>
      </w:pPr>
    </w:p>
    <w:p w14:paraId="72508A8B" w14:textId="5155C168" w:rsidR="000D636D" w:rsidRPr="00FE7AD1"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.5 </w:t>
      </w:r>
      <w:r w:rsidR="009B5CD1" w:rsidRPr="007340F5">
        <w:rPr>
          <w:rFonts w:asciiTheme="minorHAnsi" w:hAnsiTheme="minorHAnsi"/>
          <w:highlight w:val="yellow"/>
        </w:rPr>
        <w:t xml:space="preserve">Elicit the </w:t>
      </w:r>
      <w:r w:rsidR="006B3414">
        <w:rPr>
          <w:rFonts w:asciiTheme="minorHAnsi" w:hAnsiTheme="minorHAnsi"/>
          <w:highlight w:val="yellow"/>
        </w:rPr>
        <w:t>t</w:t>
      </w:r>
      <w:r w:rsidR="009B5CD1" w:rsidRPr="007340F5">
        <w:rPr>
          <w:rFonts w:asciiTheme="minorHAnsi" w:hAnsiTheme="minorHAnsi"/>
          <w:highlight w:val="yellow"/>
        </w:rPr>
        <w:t xml:space="preserve">onic </w:t>
      </w:r>
      <w:r w:rsidR="006B3414">
        <w:rPr>
          <w:rFonts w:asciiTheme="minorHAnsi" w:hAnsiTheme="minorHAnsi"/>
          <w:highlight w:val="yellow"/>
        </w:rPr>
        <w:t>n</w:t>
      </w:r>
      <w:r w:rsidR="009B5CD1" w:rsidRPr="007340F5">
        <w:rPr>
          <w:rFonts w:asciiTheme="minorHAnsi" w:hAnsiTheme="minorHAnsi"/>
          <w:highlight w:val="yellow"/>
        </w:rPr>
        <w:t>eck reflex when the infant is relaxed. Rotate the infant’s head to one side</w:t>
      </w:r>
      <w:r w:rsidR="0062227D">
        <w:rPr>
          <w:rFonts w:asciiTheme="minorHAnsi" w:hAnsiTheme="minorHAnsi"/>
          <w:highlight w:val="yellow"/>
        </w:rPr>
        <w:t>,</w:t>
      </w:r>
      <w:r w:rsidR="009B5CD1" w:rsidRPr="007340F5">
        <w:rPr>
          <w:rFonts w:asciiTheme="minorHAnsi" w:hAnsiTheme="minorHAnsi"/>
          <w:highlight w:val="yellow"/>
        </w:rPr>
        <w:t xml:space="preserve"> and watch as the infant extends the leg or arm on the side towards which the head was turned while flexing the arm on the contralateral side (fencing posture).</w:t>
      </w:r>
      <w:r w:rsidR="009B5CD1" w:rsidRPr="00FE7AD1">
        <w:rPr>
          <w:rFonts w:asciiTheme="minorHAnsi" w:hAnsiTheme="minorHAnsi"/>
        </w:rPr>
        <w:t xml:space="preserve"> This reflex appears around 35 </w:t>
      </w:r>
      <w:proofErr w:type="gramStart"/>
      <w:r w:rsidR="009B5CD1" w:rsidRPr="00FE7AD1">
        <w:rPr>
          <w:rFonts w:asciiTheme="minorHAnsi" w:hAnsiTheme="minorHAnsi"/>
        </w:rPr>
        <w:t>weeks</w:t>
      </w:r>
      <w:proofErr w:type="gramEnd"/>
      <w:r w:rsidR="009B5CD1" w:rsidRPr="00FE7AD1">
        <w:rPr>
          <w:rFonts w:asciiTheme="minorHAnsi" w:hAnsiTheme="minorHAnsi"/>
        </w:rPr>
        <w:t xml:space="preserve"> gestation and disappears at 4 months.</w:t>
      </w:r>
    </w:p>
    <w:p w14:paraId="16DFF700" w14:textId="76E3E8FD" w:rsidR="000D636D" w:rsidRDefault="00374DF2" w:rsidP="00FE7AD1">
      <w:pPr>
        <w:spacing w:after="0"/>
        <w:rPr>
          <w:rFonts w:asciiTheme="minorHAnsi" w:hAnsiTheme="minorHAnsi"/>
        </w:rPr>
      </w:pPr>
      <w:r w:rsidRPr="00FE7AD1">
        <w:rPr>
          <w:rFonts w:asciiTheme="minorHAnsi" w:hAnsiTheme="minorHAnsi"/>
        </w:rPr>
        <w:lastRenderedPageBreak/>
        <w:t>1</w:t>
      </w:r>
      <w:r w:rsidR="00A47532" w:rsidRPr="00FE7AD1">
        <w:rPr>
          <w:rFonts w:asciiTheme="minorHAnsi" w:hAnsiTheme="minorHAnsi"/>
        </w:rPr>
        <w:t>3</w:t>
      </w:r>
      <w:r w:rsidR="009B5CD1" w:rsidRPr="00FE7AD1">
        <w:rPr>
          <w:rFonts w:asciiTheme="minorHAnsi" w:hAnsiTheme="minorHAnsi"/>
        </w:rPr>
        <w:t>.6</w:t>
      </w:r>
      <w:r w:rsidR="00193826">
        <w:rPr>
          <w:rFonts w:asciiTheme="minorHAnsi" w:hAnsiTheme="minorHAnsi"/>
        </w:rPr>
        <w:t xml:space="preserve"> </w:t>
      </w:r>
      <w:r w:rsidR="009B5CD1" w:rsidRPr="007340F5">
        <w:rPr>
          <w:rFonts w:asciiTheme="minorHAnsi" w:hAnsiTheme="minorHAnsi"/>
          <w:highlight w:val="yellow"/>
        </w:rPr>
        <w:t xml:space="preserve">Observe the </w:t>
      </w:r>
      <w:r w:rsidR="00561EDC">
        <w:rPr>
          <w:rFonts w:asciiTheme="minorHAnsi" w:hAnsiTheme="minorHAnsi"/>
          <w:highlight w:val="yellow"/>
        </w:rPr>
        <w:t>st</w:t>
      </w:r>
      <w:r w:rsidR="00561EDC" w:rsidRPr="007340F5">
        <w:rPr>
          <w:rFonts w:asciiTheme="minorHAnsi" w:hAnsiTheme="minorHAnsi"/>
          <w:highlight w:val="yellow"/>
        </w:rPr>
        <w:t xml:space="preserve">epping </w:t>
      </w:r>
      <w:r w:rsidR="009B5CD1" w:rsidRPr="007340F5">
        <w:rPr>
          <w:rFonts w:asciiTheme="minorHAnsi" w:hAnsiTheme="minorHAnsi"/>
          <w:highlight w:val="yellow"/>
        </w:rPr>
        <w:t>reflex while holding the infant upright with feet touching the surface of a table</w:t>
      </w:r>
      <w:r w:rsidR="00F87F20">
        <w:rPr>
          <w:rFonts w:asciiTheme="minorHAnsi" w:hAnsiTheme="minorHAnsi"/>
          <w:highlight w:val="yellow"/>
        </w:rPr>
        <w:t>,</w:t>
      </w:r>
      <w:r w:rsidR="00F87F20" w:rsidRPr="007340F5">
        <w:rPr>
          <w:rFonts w:asciiTheme="minorHAnsi" w:hAnsiTheme="minorHAnsi"/>
          <w:highlight w:val="yellow"/>
        </w:rPr>
        <w:t xml:space="preserve"> </w:t>
      </w:r>
      <w:r w:rsidR="009B5CD1" w:rsidRPr="007340F5">
        <w:rPr>
          <w:rFonts w:asciiTheme="minorHAnsi" w:hAnsiTheme="minorHAnsi"/>
          <w:highlight w:val="yellow"/>
        </w:rPr>
        <w:t xml:space="preserve">then tilt the trunk forward. The infant should lift </w:t>
      </w:r>
      <w:r w:rsidR="00F87F20">
        <w:rPr>
          <w:rFonts w:asciiTheme="minorHAnsi" w:hAnsiTheme="minorHAnsi"/>
          <w:highlight w:val="yellow"/>
        </w:rPr>
        <w:t>their</w:t>
      </w:r>
      <w:r w:rsidR="009B5CD1" w:rsidRPr="007340F5">
        <w:rPr>
          <w:rFonts w:asciiTheme="minorHAnsi" w:hAnsiTheme="minorHAnsi"/>
          <w:highlight w:val="yellow"/>
        </w:rPr>
        <w:t xml:space="preserve"> legs as though marching.</w:t>
      </w:r>
      <w:r w:rsidR="009B5CD1" w:rsidRPr="00FE7AD1">
        <w:rPr>
          <w:rFonts w:asciiTheme="minorHAnsi" w:hAnsiTheme="minorHAnsi"/>
        </w:rPr>
        <w:t xml:space="preserve"> This reflex appears at ~ 32 weeks gestation (established by 37 week</w:t>
      </w:r>
      <w:r w:rsidR="00256BE6">
        <w:rPr>
          <w:rFonts w:asciiTheme="minorHAnsi" w:hAnsiTheme="minorHAnsi"/>
        </w:rPr>
        <w:t>s</w:t>
      </w:r>
      <w:r w:rsidR="009B5CD1" w:rsidRPr="00FE7AD1">
        <w:rPr>
          <w:rFonts w:asciiTheme="minorHAnsi" w:hAnsiTheme="minorHAnsi"/>
        </w:rPr>
        <w:t>) and disappears around 3 months.</w:t>
      </w:r>
    </w:p>
    <w:p w14:paraId="18F3C9ED" w14:textId="77777777" w:rsidR="00F87F20" w:rsidRPr="00FE7AD1" w:rsidRDefault="00F87F20" w:rsidP="00FE7AD1">
      <w:pPr>
        <w:spacing w:after="0"/>
        <w:rPr>
          <w:rFonts w:asciiTheme="minorHAnsi" w:hAnsiTheme="minorHAnsi"/>
        </w:rPr>
      </w:pPr>
    </w:p>
    <w:p w14:paraId="29138242" w14:textId="1FE9AE9C"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.7 </w:t>
      </w:r>
      <w:r w:rsidR="009B5CD1" w:rsidRPr="007340F5">
        <w:rPr>
          <w:rFonts w:asciiTheme="minorHAnsi" w:hAnsiTheme="minorHAnsi"/>
          <w:highlight w:val="yellow"/>
        </w:rPr>
        <w:t>Elicit the Galant reflex by holding infant in ventral suspension</w:t>
      </w:r>
      <w:r w:rsidR="00F87F20">
        <w:rPr>
          <w:rFonts w:asciiTheme="minorHAnsi" w:hAnsiTheme="minorHAnsi"/>
          <w:highlight w:val="yellow"/>
        </w:rPr>
        <w:t>,</w:t>
      </w:r>
      <w:r w:rsidR="00F87F20" w:rsidRPr="007340F5">
        <w:rPr>
          <w:rFonts w:asciiTheme="minorHAnsi" w:hAnsiTheme="minorHAnsi"/>
          <w:highlight w:val="yellow"/>
        </w:rPr>
        <w:t xml:space="preserve"> </w:t>
      </w:r>
      <w:r w:rsidR="009B5CD1" w:rsidRPr="007340F5">
        <w:rPr>
          <w:rFonts w:asciiTheme="minorHAnsi" w:hAnsiTheme="minorHAnsi"/>
          <w:highlight w:val="yellow"/>
        </w:rPr>
        <w:t xml:space="preserve">then stroking along paravertebral from thoracic to sacral region. The infant should respond by curving </w:t>
      </w:r>
      <w:r w:rsidR="00F87F20">
        <w:rPr>
          <w:rFonts w:asciiTheme="minorHAnsi" w:hAnsiTheme="minorHAnsi"/>
          <w:highlight w:val="yellow"/>
        </w:rPr>
        <w:t>their</w:t>
      </w:r>
      <w:r w:rsidR="009B5CD1" w:rsidRPr="007340F5">
        <w:rPr>
          <w:rFonts w:asciiTheme="minorHAnsi" w:hAnsiTheme="minorHAnsi"/>
          <w:highlight w:val="yellow"/>
        </w:rPr>
        <w:t xml:space="preserve"> body toward </w:t>
      </w:r>
      <w:r w:rsidR="008E658D">
        <w:rPr>
          <w:rFonts w:asciiTheme="minorHAnsi" w:hAnsiTheme="minorHAnsi"/>
          <w:highlight w:val="yellow"/>
        </w:rPr>
        <w:t xml:space="preserve">the </w:t>
      </w:r>
      <w:r w:rsidR="009B5CD1" w:rsidRPr="007340F5">
        <w:rPr>
          <w:rFonts w:asciiTheme="minorHAnsi" w:hAnsiTheme="minorHAnsi"/>
          <w:highlight w:val="yellow"/>
        </w:rPr>
        <w:t>side being stroked.</w:t>
      </w:r>
      <w:r w:rsidR="009B5CD1" w:rsidRPr="00FE7AD1">
        <w:rPr>
          <w:rFonts w:asciiTheme="minorHAnsi" w:hAnsiTheme="minorHAnsi"/>
        </w:rPr>
        <w:t xml:space="preserve"> This reflex appear</w:t>
      </w:r>
      <w:r w:rsidR="0031129A" w:rsidRPr="00FE7AD1">
        <w:rPr>
          <w:rFonts w:asciiTheme="minorHAnsi" w:hAnsiTheme="minorHAnsi"/>
        </w:rPr>
        <w:t>s</w:t>
      </w:r>
      <w:r w:rsidR="009B5CD1" w:rsidRPr="00FE7AD1">
        <w:rPr>
          <w:rFonts w:asciiTheme="minorHAnsi" w:hAnsiTheme="minorHAnsi"/>
        </w:rPr>
        <w:t xml:space="preserve"> at 38 weeks gestation and disappears by 4 months.</w:t>
      </w:r>
    </w:p>
    <w:p w14:paraId="680D0260" w14:textId="77777777" w:rsidR="00F87F20" w:rsidRPr="00FE7AD1" w:rsidRDefault="00F87F20" w:rsidP="00FE7AD1">
      <w:pPr>
        <w:spacing w:after="0"/>
        <w:rPr>
          <w:rFonts w:asciiTheme="minorHAnsi" w:hAnsiTheme="minorHAnsi"/>
        </w:rPr>
      </w:pPr>
    </w:p>
    <w:p w14:paraId="6C78EDD9" w14:textId="329C956C"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5677DD" w:rsidRPr="00FE7AD1">
        <w:rPr>
          <w:rFonts w:asciiTheme="minorHAnsi" w:hAnsiTheme="minorHAnsi"/>
        </w:rPr>
        <w:t xml:space="preserve">.8 </w:t>
      </w:r>
      <w:r w:rsidR="005677DD" w:rsidRPr="007340F5">
        <w:rPr>
          <w:rFonts w:asciiTheme="minorHAnsi" w:hAnsiTheme="minorHAnsi"/>
          <w:highlight w:val="yellow"/>
        </w:rPr>
        <w:t>Observe</w:t>
      </w:r>
      <w:r w:rsidR="009B5CD1" w:rsidRPr="007340F5">
        <w:rPr>
          <w:rFonts w:asciiTheme="minorHAnsi" w:hAnsiTheme="minorHAnsi"/>
          <w:highlight w:val="yellow"/>
        </w:rPr>
        <w:t xml:space="preserve"> for the </w:t>
      </w:r>
      <w:r w:rsidR="0031129A" w:rsidRPr="007340F5">
        <w:rPr>
          <w:rFonts w:asciiTheme="minorHAnsi" w:hAnsiTheme="minorHAnsi"/>
          <w:highlight w:val="yellow"/>
        </w:rPr>
        <w:t xml:space="preserve">Babinski </w:t>
      </w:r>
      <w:r w:rsidR="00D10B43" w:rsidRPr="007340F5">
        <w:rPr>
          <w:rFonts w:asciiTheme="minorHAnsi" w:hAnsiTheme="minorHAnsi"/>
          <w:highlight w:val="yellow"/>
        </w:rPr>
        <w:t>reflex while</w:t>
      </w:r>
      <w:r w:rsidR="0031129A" w:rsidRPr="007340F5">
        <w:rPr>
          <w:rFonts w:asciiTheme="minorHAnsi" w:hAnsiTheme="minorHAnsi"/>
          <w:highlight w:val="yellow"/>
        </w:rPr>
        <w:t xml:space="preserve"> firmly stroking</w:t>
      </w:r>
      <w:r w:rsidR="009B5CD1" w:rsidRPr="007340F5">
        <w:rPr>
          <w:rFonts w:asciiTheme="minorHAnsi" w:hAnsiTheme="minorHAnsi"/>
          <w:highlight w:val="yellow"/>
        </w:rPr>
        <w:t xml:space="preserve"> the lat</w:t>
      </w:r>
      <w:r w:rsidR="0031129A" w:rsidRPr="007340F5">
        <w:rPr>
          <w:rFonts w:asciiTheme="minorHAnsi" w:hAnsiTheme="minorHAnsi"/>
          <w:highlight w:val="yellow"/>
        </w:rPr>
        <w:t xml:space="preserve">eral aspect of </w:t>
      </w:r>
      <w:r w:rsidR="009E5FA4">
        <w:rPr>
          <w:rFonts w:asciiTheme="minorHAnsi" w:hAnsiTheme="minorHAnsi"/>
          <w:highlight w:val="yellow"/>
        </w:rPr>
        <w:t xml:space="preserve">the </w:t>
      </w:r>
      <w:r w:rsidR="0031129A" w:rsidRPr="007340F5">
        <w:rPr>
          <w:rFonts w:asciiTheme="minorHAnsi" w:hAnsiTheme="minorHAnsi"/>
          <w:highlight w:val="yellow"/>
        </w:rPr>
        <w:t>sole of the foot. The</w:t>
      </w:r>
      <w:r w:rsidR="009B5CD1" w:rsidRPr="007340F5">
        <w:rPr>
          <w:rFonts w:asciiTheme="minorHAnsi" w:hAnsiTheme="minorHAnsi"/>
          <w:highlight w:val="yellow"/>
        </w:rPr>
        <w:t xml:space="preserve"> infant </w:t>
      </w:r>
      <w:r w:rsidR="0031129A" w:rsidRPr="007340F5">
        <w:rPr>
          <w:rFonts w:asciiTheme="minorHAnsi" w:hAnsiTheme="minorHAnsi"/>
          <w:highlight w:val="yellow"/>
        </w:rPr>
        <w:t>should demonstrate</w:t>
      </w:r>
      <w:r w:rsidR="009B5CD1" w:rsidRPr="007340F5">
        <w:rPr>
          <w:rFonts w:asciiTheme="minorHAnsi" w:hAnsiTheme="minorHAnsi"/>
          <w:highlight w:val="yellow"/>
        </w:rPr>
        <w:t xml:space="preserve"> symmetric splaying of toes and dorsiflexion of the great toe.</w:t>
      </w:r>
      <w:r w:rsidR="0031129A" w:rsidRPr="00FE7AD1">
        <w:rPr>
          <w:rFonts w:asciiTheme="minorHAnsi" w:hAnsiTheme="minorHAnsi"/>
        </w:rPr>
        <w:t xml:space="preserve"> This reflex appears at 38 weeks gestation and disappears around 9 months.</w:t>
      </w:r>
      <w:r w:rsidR="006960F5" w:rsidRPr="00FE7AD1">
        <w:rPr>
          <w:rFonts w:asciiTheme="minorHAnsi" w:hAnsiTheme="minorHAnsi"/>
        </w:rPr>
        <w:tab/>
      </w:r>
    </w:p>
    <w:p w14:paraId="5620FF8E" w14:textId="77777777" w:rsidR="00F87F20" w:rsidRPr="00FE7AD1" w:rsidRDefault="00F87F20" w:rsidP="00FE7AD1">
      <w:pPr>
        <w:spacing w:after="0"/>
        <w:rPr>
          <w:rFonts w:asciiTheme="minorHAnsi" w:hAnsiTheme="minorHAnsi"/>
        </w:rPr>
      </w:pPr>
    </w:p>
    <w:p w14:paraId="265F1B4D" w14:textId="1CF18777" w:rsidR="00D52C7A" w:rsidRDefault="00FB2F8E" w:rsidP="00FB2F8E">
      <w:pPr>
        <w:spacing w:after="0"/>
        <w:rPr>
          <w:ins w:id="2" w:author="Darwin" w:date="2015-02-03T10:45:00Z"/>
          <w:rFonts w:eastAsia="Times New Roman"/>
        </w:rPr>
      </w:pPr>
      <w:r w:rsidRPr="00FB2F8E">
        <w:rPr>
          <w:rFonts w:eastAsia="Times New Roman"/>
        </w:rPr>
        <w:t xml:space="preserve">14. </w:t>
      </w:r>
      <w:del w:id="3" w:author="Darwin" w:date="2015-02-03T10:45:00Z">
        <w:r w:rsidRPr="00FB2F8E" w:rsidDel="00D52C7A">
          <w:rPr>
            <w:rFonts w:eastAsia="Times New Roman"/>
            <w:highlight w:val="yellow"/>
            <w:rPrChange w:id="4" w:author="Anna Sivachenko" w:date="2015-02-02T19:03:00Z">
              <w:rPr>
                <w:rFonts w:eastAsia="Times New Roman"/>
              </w:rPr>
            </w:rPrChange>
          </w:rPr>
          <w:delText>Describe</w:delText>
        </w:r>
      </w:del>
      <w:ins w:id="5" w:author="Darwin" w:date="2015-02-03T10:45:00Z">
        <w:r w:rsidR="00D52C7A">
          <w:rPr>
            <w:rFonts w:eastAsia="Times New Roman"/>
            <w:highlight w:val="yellow"/>
          </w:rPr>
          <w:t>Observe for the</w:t>
        </w:r>
      </w:ins>
      <w:ins w:id="6" w:author="Anna Sivachenko" w:date="2015-02-02T18:55:00Z">
        <w:r w:rsidRPr="00FB2F8E">
          <w:rPr>
            <w:rFonts w:eastAsia="Times New Roman"/>
            <w:highlight w:val="yellow"/>
            <w:rPrChange w:id="7" w:author="Anna Sivachenko" w:date="2015-02-02T19:03:00Z">
              <w:rPr>
                <w:rFonts w:eastAsia="Times New Roman"/>
              </w:rPr>
            </w:rPrChange>
          </w:rPr>
          <w:t xml:space="preserve"> quality and symmetry of upper extremity movements</w:t>
        </w:r>
      </w:ins>
      <w:ins w:id="8" w:author="Jacob Roundy" w:date="2015-02-06T16:14:00Z">
        <w:r w:rsidR="00146413">
          <w:rPr>
            <w:rFonts w:eastAsia="Times New Roman"/>
            <w:highlight w:val="yellow"/>
          </w:rPr>
          <w:t>,</w:t>
        </w:r>
      </w:ins>
      <w:ins w:id="9" w:author="Anna Sivachenko" w:date="2015-02-02T18:55:00Z">
        <w:r w:rsidRPr="00FB2F8E">
          <w:rPr>
            <w:rFonts w:eastAsia="Times New Roman"/>
            <w:highlight w:val="yellow"/>
            <w:rPrChange w:id="10" w:author="Anna Sivachenko" w:date="2015-02-02T19:03:00Z">
              <w:rPr>
                <w:rFonts w:eastAsia="Times New Roman"/>
              </w:rPr>
            </w:rPrChange>
          </w:rPr>
          <w:t xml:space="preserve"> and check for </w:t>
        </w:r>
      </w:ins>
      <w:ins w:id="11" w:author="Jacob Roundy" w:date="2015-02-06T16:19:00Z">
        <w:r w:rsidR="00146413">
          <w:rPr>
            <w:rFonts w:eastAsia="Times New Roman"/>
            <w:highlight w:val="yellow"/>
          </w:rPr>
          <w:t xml:space="preserve">the </w:t>
        </w:r>
      </w:ins>
      <w:ins w:id="12" w:author="Anna Sivachenko" w:date="2015-02-02T18:55:00Z">
        <w:r w:rsidRPr="00FB2F8E">
          <w:rPr>
            <w:rFonts w:eastAsia="Times New Roman"/>
            <w:highlight w:val="yellow"/>
            <w:rPrChange w:id="13" w:author="Anna Sivachenko" w:date="2015-02-02T19:03:00Z">
              <w:rPr>
                <w:rFonts w:eastAsia="Times New Roman"/>
              </w:rPr>
            </w:rPrChange>
          </w:rPr>
          <w:t>presence of clinical findings suggestive of brachial plexus injury.</w:t>
        </w:r>
        <w:r w:rsidRPr="00FB2F8E">
          <w:rPr>
            <w:rFonts w:eastAsia="Times New Roman"/>
          </w:rPr>
          <w:t xml:space="preserve"> </w:t>
        </w:r>
      </w:ins>
    </w:p>
    <w:p w14:paraId="203C8142" w14:textId="29A7160A" w:rsidR="00FB2F8E" w:rsidRPr="00FB2F8E" w:rsidRDefault="00FB2F8E" w:rsidP="00FB2F8E">
      <w:pPr>
        <w:spacing w:after="0"/>
        <w:rPr>
          <w:ins w:id="14" w:author="Anna Sivachenko" w:date="2015-02-02T18:55:00Z"/>
          <w:rFonts w:ascii="Times New Roman" w:eastAsia="Times New Roman" w:hAnsi="Times New Roman"/>
        </w:rPr>
      </w:pPr>
      <w:moveToRangeStart w:id="15" w:author="Anna Sivachenko" w:date="2015-02-02T19:00:00Z" w:name="move410666937"/>
      <w:moveTo w:id="16" w:author="Anna Sivachenko" w:date="2015-02-02T19:00:00Z">
        <w:del w:id="17" w:author="Darwin" w:date="2015-02-03T10:45:00Z">
          <w:r w:rsidRPr="007340F5" w:rsidDel="00D52C7A">
            <w:rPr>
              <w:rFonts w:asciiTheme="minorHAnsi" w:hAnsiTheme="minorHAnsi"/>
            </w:rPr>
            <w:delText xml:space="preserve">The brachial plexus is the network of nerves that sends signals from </w:delText>
          </w:r>
          <w:r w:rsidDel="00D52C7A">
            <w:rPr>
              <w:rFonts w:asciiTheme="minorHAnsi" w:hAnsiTheme="minorHAnsi"/>
            </w:rPr>
            <w:delText>the</w:delText>
          </w:r>
          <w:r w:rsidRPr="007340F5" w:rsidDel="00D52C7A">
            <w:rPr>
              <w:rFonts w:asciiTheme="minorHAnsi" w:hAnsiTheme="minorHAnsi"/>
            </w:rPr>
            <w:delText xml:space="preserve"> spine to </w:delText>
          </w:r>
          <w:r w:rsidDel="00D52C7A">
            <w:rPr>
              <w:rFonts w:asciiTheme="minorHAnsi" w:hAnsiTheme="minorHAnsi"/>
            </w:rPr>
            <w:delText>the</w:delText>
          </w:r>
          <w:r w:rsidRPr="007340F5" w:rsidDel="00D52C7A">
            <w:rPr>
              <w:rFonts w:asciiTheme="minorHAnsi" w:hAnsiTheme="minorHAnsi"/>
            </w:rPr>
            <w:delText xml:space="preserve"> shoulder, arm</w:delText>
          </w:r>
          <w:r w:rsidDel="00D52C7A">
            <w:rPr>
              <w:rFonts w:asciiTheme="minorHAnsi" w:hAnsiTheme="minorHAnsi"/>
            </w:rPr>
            <w:delText>,</w:delText>
          </w:r>
          <w:r w:rsidRPr="007340F5" w:rsidDel="00D52C7A">
            <w:rPr>
              <w:rFonts w:asciiTheme="minorHAnsi" w:hAnsiTheme="minorHAnsi"/>
            </w:rPr>
            <w:delText xml:space="preserve"> and hand.  Injury to the brachial plexus is a result of stretching these nerves, which leads to loss or decreased movement of the arm and abnormal arm/hand positioning.  Many instances of brachial plexus injury are associated with large</w:delText>
          </w:r>
          <w:r w:rsidDel="00D52C7A">
            <w:rPr>
              <w:rFonts w:asciiTheme="minorHAnsi" w:hAnsiTheme="minorHAnsi"/>
            </w:rPr>
            <w:delText>-</w:delText>
          </w:r>
          <w:r w:rsidRPr="007340F5" w:rsidDel="00D52C7A">
            <w:rPr>
              <w:rFonts w:asciiTheme="minorHAnsi" w:hAnsiTheme="minorHAnsi"/>
            </w:rPr>
            <w:delText>for</w:delText>
          </w:r>
          <w:r w:rsidDel="00D52C7A">
            <w:rPr>
              <w:rFonts w:asciiTheme="minorHAnsi" w:hAnsiTheme="minorHAnsi"/>
            </w:rPr>
            <w:delText>-</w:delText>
          </w:r>
          <w:r w:rsidRPr="007340F5" w:rsidDel="00D52C7A">
            <w:rPr>
              <w:rFonts w:asciiTheme="minorHAnsi" w:hAnsiTheme="minorHAnsi"/>
            </w:rPr>
            <w:delText>gestational</w:delText>
          </w:r>
          <w:r w:rsidDel="00D52C7A">
            <w:rPr>
              <w:rFonts w:asciiTheme="minorHAnsi" w:hAnsiTheme="minorHAnsi"/>
            </w:rPr>
            <w:delText>-</w:delText>
          </w:r>
          <w:r w:rsidRPr="007340F5" w:rsidDel="00D52C7A">
            <w:rPr>
              <w:rFonts w:asciiTheme="minorHAnsi" w:hAnsiTheme="minorHAnsi"/>
            </w:rPr>
            <w:delText>age infants and/or associated complications of the labor and delivery process.</w:delText>
          </w:r>
        </w:del>
      </w:moveTo>
      <w:moveToRangeEnd w:id="15"/>
    </w:p>
    <w:p w14:paraId="4C379592" w14:textId="3C1D1D7C" w:rsidR="00FB2F8E" w:rsidRPr="003A48C8" w:rsidRDefault="00FB2F8E">
      <w:pPr>
        <w:spacing w:after="0"/>
        <w:rPr>
          <w:rFonts w:ascii="Times New Roman" w:eastAsia="Times New Roman" w:hAnsi="Times New Roman"/>
          <w:b/>
          <w:highlight w:val="yellow"/>
          <w:rPrChange w:id="18" w:author="Anna Sivachenko" w:date="2015-02-02T19:12:00Z">
            <w:rPr>
              <w:rFonts w:ascii="Times New Roman" w:eastAsia="Times New Roman" w:hAnsi="Times New Roman"/>
            </w:rPr>
          </w:rPrChange>
        </w:rPr>
        <w:pPrChange w:id="19" w:author="Anna Sivachenko" w:date="2015-02-02T19:00:00Z">
          <w:pPr>
            <w:spacing w:after="0"/>
            <w:ind w:left="720"/>
          </w:pPr>
        </w:pPrChange>
      </w:pPr>
      <w:commentRangeStart w:id="20"/>
      <w:ins w:id="21" w:author="Anna Sivachenko" w:date="2015-02-02T18:55:00Z">
        <w:r w:rsidRPr="00FB2F8E">
          <w:rPr>
            <w:rFonts w:eastAsia="Times New Roman"/>
            <w:highlight w:val="yellow"/>
            <w:rPrChange w:id="22" w:author="Anna Sivachenko" w:date="2015-02-02T19:03:00Z">
              <w:rPr>
                <w:rFonts w:eastAsia="Times New Roman"/>
              </w:rPr>
            </w:rPrChange>
          </w:rPr>
          <w:t xml:space="preserve">14.1 Observe for abnormalities suggestive of </w:t>
        </w:r>
        <w:proofErr w:type="spellStart"/>
        <w:r w:rsidRPr="00FB2F8E">
          <w:rPr>
            <w:rFonts w:eastAsia="Times New Roman"/>
            <w:highlight w:val="yellow"/>
            <w:rPrChange w:id="23" w:author="Anna Sivachenko" w:date="2015-02-02T19:03:00Z">
              <w:rPr>
                <w:rFonts w:eastAsia="Times New Roman"/>
              </w:rPr>
            </w:rPrChange>
          </w:rPr>
          <w:t>Erb’s</w:t>
        </w:r>
        <w:proofErr w:type="spellEnd"/>
        <w:r w:rsidRPr="00FB2F8E">
          <w:rPr>
            <w:rFonts w:eastAsia="Times New Roman"/>
            <w:highlight w:val="yellow"/>
            <w:rPrChange w:id="24" w:author="Anna Sivachenko" w:date="2015-02-02T19:03:00Z">
              <w:rPr>
                <w:rFonts w:eastAsia="Times New Roman"/>
              </w:rPr>
            </w:rPrChange>
          </w:rPr>
          <w:t xml:space="preserve"> </w:t>
        </w:r>
      </w:ins>
      <w:r w:rsidR="00146413">
        <w:rPr>
          <w:rFonts w:eastAsia="Times New Roman"/>
          <w:highlight w:val="yellow"/>
        </w:rPr>
        <w:t>p</w:t>
      </w:r>
      <w:r w:rsidRPr="002B6C00">
        <w:rPr>
          <w:rFonts w:eastAsia="Times New Roman"/>
          <w:highlight w:val="yellow"/>
        </w:rPr>
        <w:t>als</w:t>
      </w:r>
      <w:r w:rsidR="003A48C8" w:rsidRPr="00146413">
        <w:rPr>
          <w:rFonts w:eastAsia="Times New Roman"/>
          <w:highlight w:val="yellow"/>
        </w:rPr>
        <w:t>y</w:t>
      </w:r>
      <w:r w:rsidRPr="002B6C00">
        <w:rPr>
          <w:rFonts w:eastAsia="Times New Roman"/>
          <w:highlight w:val="yellow"/>
        </w:rPr>
        <w:t xml:space="preserve"> (Table 2)</w:t>
      </w:r>
      <w:r w:rsidR="00146413" w:rsidRPr="00322595">
        <w:rPr>
          <w:rFonts w:eastAsia="Times New Roman"/>
          <w:highlight w:val="yellow"/>
        </w:rPr>
        <w:t>.</w:t>
      </w:r>
    </w:p>
    <w:p w14:paraId="24A42DAD" w14:textId="77777777" w:rsidR="00256BE6" w:rsidRDefault="00256BE6">
      <w:pPr>
        <w:spacing w:after="0"/>
        <w:rPr>
          <w:rFonts w:eastAsia="Times New Roman"/>
          <w:highlight w:val="yellow"/>
        </w:rPr>
        <w:pPrChange w:id="25" w:author="Anna Sivachenko" w:date="2015-02-02T19:00:00Z">
          <w:pPr>
            <w:spacing w:after="0"/>
            <w:ind w:left="720"/>
          </w:pPr>
        </w:pPrChange>
      </w:pPr>
    </w:p>
    <w:p w14:paraId="0B71DEA7" w14:textId="75C21F28" w:rsidR="00FB2F8E" w:rsidRPr="00FB2F8E" w:rsidRDefault="00FB2F8E">
      <w:pPr>
        <w:spacing w:after="0"/>
        <w:rPr>
          <w:rFonts w:ascii="Times New Roman" w:eastAsia="Times New Roman" w:hAnsi="Times New Roman"/>
        </w:rPr>
        <w:pPrChange w:id="26" w:author="Anna Sivachenko" w:date="2015-02-02T19:00:00Z">
          <w:pPr>
            <w:spacing w:after="0"/>
            <w:ind w:left="720"/>
          </w:pPr>
        </w:pPrChange>
      </w:pPr>
      <w:ins w:id="27" w:author="Anna Sivachenko" w:date="2015-02-02T18:55:00Z">
        <w:r w:rsidRPr="00FB2F8E">
          <w:rPr>
            <w:rFonts w:eastAsia="Times New Roman"/>
            <w:highlight w:val="yellow"/>
            <w:rPrChange w:id="28" w:author="Anna Sivachenko" w:date="2015-02-02T19:03:00Z">
              <w:rPr>
                <w:rFonts w:eastAsia="Times New Roman"/>
              </w:rPr>
            </w:rPrChange>
          </w:rPr>
          <w:t xml:space="preserve">14.2 </w:t>
        </w:r>
        <w:bookmarkStart w:id="29" w:name="14b373ee45bf7c4f__GoBack"/>
        <w:bookmarkEnd w:id="29"/>
        <w:r w:rsidRPr="00FB2F8E">
          <w:rPr>
            <w:rFonts w:eastAsia="Times New Roman"/>
            <w:highlight w:val="yellow"/>
            <w:rPrChange w:id="30" w:author="Anna Sivachenko" w:date="2015-02-02T19:03:00Z">
              <w:rPr>
                <w:rFonts w:eastAsia="Times New Roman"/>
              </w:rPr>
            </w:rPrChange>
          </w:rPr>
          <w:t xml:space="preserve">Observe for abnormalities suggestive of </w:t>
        </w:r>
        <w:proofErr w:type="spellStart"/>
        <w:r w:rsidRPr="00FB2F8E">
          <w:rPr>
            <w:rFonts w:eastAsia="Times New Roman"/>
            <w:highlight w:val="yellow"/>
            <w:rPrChange w:id="31" w:author="Anna Sivachenko" w:date="2015-02-02T19:03:00Z">
              <w:rPr>
                <w:rFonts w:eastAsia="Times New Roman"/>
              </w:rPr>
            </w:rPrChange>
          </w:rPr>
          <w:t>Klumpke’s</w:t>
        </w:r>
        <w:proofErr w:type="spellEnd"/>
        <w:r w:rsidRPr="00FB2F8E">
          <w:rPr>
            <w:rFonts w:eastAsia="Times New Roman"/>
            <w:highlight w:val="yellow"/>
            <w:rPrChange w:id="32" w:author="Anna Sivachenko" w:date="2015-02-02T19:03:00Z">
              <w:rPr>
                <w:rFonts w:eastAsia="Times New Roman"/>
              </w:rPr>
            </w:rPrChange>
          </w:rPr>
          <w:t xml:space="preserve"> </w:t>
        </w:r>
      </w:ins>
      <w:r w:rsidR="00146413">
        <w:rPr>
          <w:rFonts w:eastAsia="Times New Roman"/>
          <w:highlight w:val="yellow"/>
        </w:rPr>
        <w:t>p</w:t>
      </w:r>
      <w:r w:rsidRPr="00322595">
        <w:rPr>
          <w:rFonts w:eastAsia="Times New Roman"/>
          <w:highlight w:val="yellow"/>
        </w:rPr>
        <w:t xml:space="preserve">alsy </w:t>
      </w:r>
      <w:r w:rsidR="00146413" w:rsidRPr="00146413">
        <w:rPr>
          <w:rFonts w:eastAsia="Times New Roman"/>
          <w:highlight w:val="yellow"/>
        </w:rPr>
        <w:t>(</w:t>
      </w:r>
      <w:r w:rsidRPr="00322595">
        <w:rPr>
          <w:rFonts w:eastAsia="Times New Roman"/>
          <w:highlight w:val="yellow"/>
        </w:rPr>
        <w:t>Table 2)</w:t>
      </w:r>
      <w:r w:rsidR="00146413" w:rsidRPr="00322595">
        <w:rPr>
          <w:rFonts w:eastAsia="Times New Roman"/>
        </w:rPr>
        <w:t>.</w:t>
      </w:r>
      <w:r w:rsidRPr="003A48C8">
        <w:rPr>
          <w:rFonts w:eastAsia="Times New Roman"/>
          <w:b/>
          <w:rPrChange w:id="33" w:author="Anna Sivachenko" w:date="2015-02-02T19:12:00Z">
            <w:rPr>
              <w:rFonts w:eastAsia="Times New Roman"/>
            </w:rPr>
          </w:rPrChange>
        </w:rPr>
        <w:br/>
      </w:r>
      <w:commentRangeEnd w:id="20"/>
      <w:r w:rsidR="003A48C8">
        <w:rPr>
          <w:rStyle w:val="CommentReference"/>
        </w:rPr>
        <w:commentReference w:id="20"/>
      </w:r>
    </w:p>
    <w:p w14:paraId="76498FCC" w14:textId="4A13E3E4" w:rsidR="000D636D" w:rsidDel="00FB2F8E" w:rsidRDefault="00A47532">
      <w:pPr>
        <w:spacing w:after="0"/>
        <w:rPr>
          <w:del w:id="34" w:author="Anna Sivachenko" w:date="2015-02-02T19:00:00Z"/>
          <w:rFonts w:asciiTheme="minorHAnsi" w:hAnsiTheme="minorHAnsi"/>
        </w:rPr>
      </w:pPr>
      <w:del w:id="35" w:author="Anna Sivachenko" w:date="2015-02-02T19:00:00Z">
        <w:r w:rsidRPr="00FE7AD1" w:rsidDel="00FB2F8E">
          <w:rPr>
            <w:rFonts w:asciiTheme="minorHAnsi" w:hAnsiTheme="minorHAnsi"/>
          </w:rPr>
          <w:delText>14</w:delText>
        </w:r>
        <w:r w:rsidRPr="007340F5" w:rsidDel="00FB2F8E">
          <w:rPr>
            <w:rFonts w:asciiTheme="minorHAnsi" w:hAnsiTheme="minorHAnsi"/>
          </w:rPr>
          <w:delText xml:space="preserve">. </w:delText>
        </w:r>
        <w:r w:rsidR="0046625E" w:rsidRPr="007340F5" w:rsidDel="00FB2F8E">
          <w:rPr>
            <w:rFonts w:asciiTheme="minorHAnsi" w:hAnsiTheme="minorHAnsi"/>
          </w:rPr>
          <w:delText xml:space="preserve">Describe </w:delText>
        </w:r>
        <w:r w:rsidR="009E5FA4" w:rsidDel="00FB2F8E">
          <w:rPr>
            <w:rFonts w:asciiTheme="minorHAnsi" w:hAnsiTheme="minorHAnsi"/>
          </w:rPr>
          <w:delText xml:space="preserve">the </w:delText>
        </w:r>
        <w:r w:rsidR="0046625E" w:rsidRPr="007340F5" w:rsidDel="00FB2F8E">
          <w:rPr>
            <w:rFonts w:asciiTheme="minorHAnsi" w:hAnsiTheme="minorHAnsi"/>
          </w:rPr>
          <w:delText xml:space="preserve">quality and symmetry of </w:delText>
        </w:r>
        <w:r w:rsidR="0031129A" w:rsidRPr="007340F5" w:rsidDel="00FB2F8E">
          <w:rPr>
            <w:rFonts w:asciiTheme="minorHAnsi" w:hAnsiTheme="minorHAnsi"/>
          </w:rPr>
          <w:delText xml:space="preserve">upper extremity </w:delText>
        </w:r>
        <w:r w:rsidR="0046625E" w:rsidRPr="007340F5" w:rsidDel="00FB2F8E">
          <w:rPr>
            <w:rFonts w:asciiTheme="minorHAnsi" w:hAnsiTheme="minorHAnsi"/>
          </w:rPr>
          <w:delText>movements</w:delText>
        </w:r>
        <w:r w:rsidR="00646674" w:rsidRPr="007340F5" w:rsidDel="00FB2F8E">
          <w:rPr>
            <w:rFonts w:asciiTheme="minorHAnsi" w:hAnsiTheme="minorHAnsi"/>
          </w:rPr>
          <w:delText xml:space="preserve"> and c</w:delText>
        </w:r>
        <w:r w:rsidR="0046625E" w:rsidRPr="007340F5" w:rsidDel="00FB2F8E">
          <w:rPr>
            <w:rFonts w:asciiTheme="minorHAnsi" w:hAnsiTheme="minorHAnsi"/>
          </w:rPr>
          <w:delText xml:space="preserve">heck for presence of clinical findings suggestive of brachial plexus </w:delText>
        </w:r>
        <w:r w:rsidR="00D10B43" w:rsidRPr="007340F5" w:rsidDel="00FB2F8E">
          <w:rPr>
            <w:rFonts w:asciiTheme="minorHAnsi" w:hAnsiTheme="minorHAnsi"/>
          </w:rPr>
          <w:delText xml:space="preserve">injury. </w:delText>
        </w:r>
      </w:del>
      <w:moveFromRangeStart w:id="36" w:author="Anna Sivachenko" w:date="2015-02-02T19:00:00Z" w:name="move410666937"/>
      <w:moveFrom w:id="37" w:author="Anna Sivachenko" w:date="2015-02-02T19:00:00Z">
        <w:del w:id="38" w:author="Anna Sivachenko" w:date="2015-02-02T19:00:00Z">
          <w:r w:rsidR="00D10B43" w:rsidRPr="007340F5" w:rsidDel="00FB2F8E">
            <w:rPr>
              <w:rFonts w:asciiTheme="minorHAnsi" w:hAnsiTheme="minorHAnsi"/>
            </w:rPr>
            <w:delText>The</w:delText>
          </w:r>
          <w:r w:rsidR="006B053B" w:rsidRPr="007340F5" w:rsidDel="00FB2F8E">
            <w:rPr>
              <w:rFonts w:asciiTheme="minorHAnsi" w:hAnsiTheme="minorHAnsi"/>
            </w:rPr>
            <w:delText xml:space="preserve"> brachial plexus is the network of nerves that sends signals from </w:delText>
          </w:r>
          <w:r w:rsidR="009E5FA4" w:rsidDel="00FB2F8E">
            <w:rPr>
              <w:rFonts w:asciiTheme="minorHAnsi" w:hAnsiTheme="minorHAnsi"/>
            </w:rPr>
            <w:delText>the</w:delText>
          </w:r>
          <w:r w:rsidR="009E5FA4" w:rsidRPr="007340F5" w:rsidDel="00FB2F8E">
            <w:rPr>
              <w:rFonts w:asciiTheme="minorHAnsi" w:hAnsiTheme="minorHAnsi"/>
            </w:rPr>
            <w:delText xml:space="preserve"> </w:delText>
          </w:r>
          <w:r w:rsidR="006B053B" w:rsidRPr="007340F5" w:rsidDel="00FB2F8E">
            <w:rPr>
              <w:rFonts w:asciiTheme="minorHAnsi" w:hAnsiTheme="minorHAnsi"/>
            </w:rPr>
            <w:delText xml:space="preserve">spine to </w:delText>
          </w:r>
          <w:r w:rsidR="009E5FA4" w:rsidDel="00FB2F8E">
            <w:rPr>
              <w:rFonts w:asciiTheme="minorHAnsi" w:hAnsiTheme="minorHAnsi"/>
            </w:rPr>
            <w:delText>the</w:delText>
          </w:r>
          <w:r w:rsidR="009E5FA4" w:rsidRPr="007340F5" w:rsidDel="00FB2F8E">
            <w:rPr>
              <w:rFonts w:asciiTheme="minorHAnsi" w:hAnsiTheme="minorHAnsi"/>
            </w:rPr>
            <w:delText xml:space="preserve"> </w:delText>
          </w:r>
          <w:r w:rsidR="006B053B" w:rsidRPr="007340F5" w:rsidDel="00FB2F8E">
            <w:rPr>
              <w:rFonts w:asciiTheme="minorHAnsi" w:hAnsiTheme="minorHAnsi"/>
            </w:rPr>
            <w:delText>shoulder, arm</w:delText>
          </w:r>
          <w:r w:rsidR="009E5FA4" w:rsidDel="00FB2F8E">
            <w:rPr>
              <w:rFonts w:asciiTheme="minorHAnsi" w:hAnsiTheme="minorHAnsi"/>
            </w:rPr>
            <w:delText>,</w:delText>
          </w:r>
          <w:r w:rsidR="006B053B" w:rsidRPr="007340F5" w:rsidDel="00FB2F8E">
            <w:rPr>
              <w:rFonts w:asciiTheme="minorHAnsi" w:hAnsiTheme="minorHAnsi"/>
            </w:rPr>
            <w:delText xml:space="preserve"> and hand.  Injury to the brachial plexus is a result of stretching these nerves</w:delText>
          </w:r>
          <w:r w:rsidR="00F02DBB" w:rsidRPr="007340F5" w:rsidDel="00FB2F8E">
            <w:rPr>
              <w:rFonts w:asciiTheme="minorHAnsi" w:hAnsiTheme="minorHAnsi"/>
            </w:rPr>
            <w:delText xml:space="preserve">, which leads to </w:delText>
          </w:r>
          <w:r w:rsidR="00243BD7" w:rsidRPr="007340F5" w:rsidDel="00FB2F8E">
            <w:rPr>
              <w:rFonts w:asciiTheme="minorHAnsi" w:hAnsiTheme="minorHAnsi"/>
            </w:rPr>
            <w:delText>loss or decreased movement of the arm and abnormal arm/hand positioning</w:delText>
          </w:r>
          <w:r w:rsidR="006B053B" w:rsidRPr="007340F5" w:rsidDel="00FB2F8E">
            <w:rPr>
              <w:rFonts w:asciiTheme="minorHAnsi" w:hAnsiTheme="minorHAnsi"/>
            </w:rPr>
            <w:delText>.  Many instances of brachial plexus injury are associated with</w:delText>
          </w:r>
          <w:r w:rsidR="005537B0" w:rsidRPr="007340F5" w:rsidDel="00FB2F8E">
            <w:rPr>
              <w:rFonts w:asciiTheme="minorHAnsi" w:hAnsiTheme="minorHAnsi"/>
            </w:rPr>
            <w:delText xml:space="preserve"> large</w:delText>
          </w:r>
          <w:r w:rsidR="009E5FA4" w:rsidDel="00FB2F8E">
            <w:rPr>
              <w:rFonts w:asciiTheme="minorHAnsi" w:hAnsiTheme="minorHAnsi"/>
            </w:rPr>
            <w:delText>-</w:delText>
          </w:r>
          <w:r w:rsidR="005537B0" w:rsidRPr="007340F5" w:rsidDel="00FB2F8E">
            <w:rPr>
              <w:rFonts w:asciiTheme="minorHAnsi" w:hAnsiTheme="minorHAnsi"/>
            </w:rPr>
            <w:delText>for</w:delText>
          </w:r>
          <w:r w:rsidR="009E5FA4" w:rsidDel="00FB2F8E">
            <w:rPr>
              <w:rFonts w:asciiTheme="minorHAnsi" w:hAnsiTheme="minorHAnsi"/>
            </w:rPr>
            <w:delText>-</w:delText>
          </w:r>
          <w:r w:rsidR="005537B0" w:rsidRPr="007340F5" w:rsidDel="00FB2F8E">
            <w:rPr>
              <w:rFonts w:asciiTheme="minorHAnsi" w:hAnsiTheme="minorHAnsi"/>
            </w:rPr>
            <w:delText>gestational</w:delText>
          </w:r>
          <w:r w:rsidR="009E5FA4" w:rsidDel="00FB2F8E">
            <w:rPr>
              <w:rFonts w:asciiTheme="minorHAnsi" w:hAnsiTheme="minorHAnsi"/>
            </w:rPr>
            <w:delText>-</w:delText>
          </w:r>
          <w:r w:rsidR="005537B0" w:rsidRPr="007340F5" w:rsidDel="00FB2F8E">
            <w:rPr>
              <w:rFonts w:asciiTheme="minorHAnsi" w:hAnsiTheme="minorHAnsi"/>
            </w:rPr>
            <w:delText xml:space="preserve">age </w:delText>
          </w:r>
          <w:r w:rsidR="006B053B" w:rsidRPr="007340F5" w:rsidDel="00FB2F8E">
            <w:rPr>
              <w:rFonts w:asciiTheme="minorHAnsi" w:hAnsiTheme="minorHAnsi"/>
            </w:rPr>
            <w:delText>infants and/or</w:delText>
          </w:r>
          <w:r w:rsidR="005537B0" w:rsidRPr="007340F5" w:rsidDel="00FB2F8E">
            <w:rPr>
              <w:rFonts w:asciiTheme="minorHAnsi" w:hAnsiTheme="minorHAnsi"/>
            </w:rPr>
            <w:delText xml:space="preserve"> associated complications of the labor and delivery process.  </w:delText>
          </w:r>
        </w:del>
      </w:moveFrom>
      <w:moveFromRangeEnd w:id="36"/>
      <w:del w:id="39" w:author="Anna Sivachenko" w:date="2015-02-02T19:00:00Z">
        <w:r w:rsidR="00855496" w:rsidRPr="007340F5" w:rsidDel="00FB2F8E">
          <w:rPr>
            <w:rFonts w:asciiTheme="minorHAnsi" w:hAnsiTheme="minorHAnsi"/>
          </w:rPr>
          <w:delText>There are two types of brachial plexus injuries: proximal injury, called Erb’s palsy and distal injury, referred to as Klumpke’s palsy.</w:delText>
        </w:r>
        <w:r w:rsidR="00855496" w:rsidRPr="00FE7AD1" w:rsidDel="00FB2F8E">
          <w:rPr>
            <w:rFonts w:asciiTheme="minorHAnsi" w:hAnsiTheme="minorHAnsi"/>
          </w:rPr>
          <w:delText xml:space="preserve">  </w:delText>
        </w:r>
      </w:del>
    </w:p>
    <w:p w14:paraId="695F3538" w14:textId="781A7525" w:rsidR="00201001" w:rsidRPr="00FE7AD1" w:rsidDel="00FB2F8E" w:rsidRDefault="00201001">
      <w:pPr>
        <w:spacing w:after="0"/>
        <w:rPr>
          <w:del w:id="40" w:author="Anna Sivachenko" w:date="2015-02-02T19:00:00Z"/>
          <w:rFonts w:asciiTheme="minorHAnsi" w:hAnsiTheme="minorHAnsi"/>
        </w:rPr>
      </w:pPr>
    </w:p>
    <w:p w14:paraId="7F1E6996" w14:textId="038464AC" w:rsidR="000D636D" w:rsidDel="00FB2F8E" w:rsidRDefault="0031129A" w:rsidP="00FE7AD1">
      <w:pPr>
        <w:spacing w:after="0"/>
        <w:rPr>
          <w:del w:id="41" w:author="Anna Sivachenko" w:date="2015-02-02T19:00:00Z"/>
          <w:rFonts w:asciiTheme="minorHAnsi" w:hAnsiTheme="minorHAnsi"/>
        </w:rPr>
      </w:pPr>
      <w:del w:id="42" w:author="Anna Sivachenko" w:date="2015-02-02T19:00:00Z">
        <w:r w:rsidRPr="00FE7AD1" w:rsidDel="00FB2F8E">
          <w:rPr>
            <w:rFonts w:asciiTheme="minorHAnsi" w:hAnsiTheme="minorHAnsi"/>
          </w:rPr>
          <w:delText>1</w:delText>
        </w:r>
        <w:r w:rsidR="00A47532" w:rsidRPr="00FE7AD1" w:rsidDel="00FB2F8E">
          <w:rPr>
            <w:rFonts w:asciiTheme="minorHAnsi" w:hAnsiTheme="minorHAnsi"/>
          </w:rPr>
          <w:delText>4</w:delText>
        </w:r>
        <w:r w:rsidRPr="00FE7AD1" w:rsidDel="00FB2F8E">
          <w:rPr>
            <w:rFonts w:asciiTheme="minorHAnsi" w:hAnsiTheme="minorHAnsi"/>
          </w:rPr>
          <w:delText>.1 Observe for abnormalities suggestive of Erb’s Palsy with upper arm adduction and internal rotation with forearm extension.  There may also be the presence of forearm pronation and wrist/finger flexion (known as “waiter’s tip</w:delText>
        </w:r>
        <w:r w:rsidR="009E5FA4" w:rsidRPr="00FE7AD1" w:rsidDel="00FB2F8E">
          <w:rPr>
            <w:rFonts w:asciiTheme="minorHAnsi" w:hAnsiTheme="minorHAnsi"/>
          </w:rPr>
          <w:delText>”)</w:delText>
        </w:r>
        <w:r w:rsidR="009E5FA4" w:rsidDel="00FB2F8E">
          <w:rPr>
            <w:rFonts w:asciiTheme="minorHAnsi" w:hAnsiTheme="minorHAnsi"/>
          </w:rPr>
          <w:delText>,</w:delText>
        </w:r>
        <w:r w:rsidR="009E5FA4" w:rsidRPr="00FE7AD1" w:rsidDel="00FB2F8E">
          <w:rPr>
            <w:rFonts w:asciiTheme="minorHAnsi" w:hAnsiTheme="minorHAnsi"/>
          </w:rPr>
          <w:delText xml:space="preserve"> </w:delText>
        </w:r>
        <w:r w:rsidRPr="00FE7AD1" w:rsidDel="00FB2F8E">
          <w:rPr>
            <w:rFonts w:asciiTheme="minorHAnsi" w:hAnsiTheme="minorHAnsi"/>
          </w:rPr>
          <w:delText>absent biceps reflex</w:delText>
        </w:r>
        <w:r w:rsidR="009E5FA4" w:rsidDel="00FB2F8E">
          <w:rPr>
            <w:rFonts w:asciiTheme="minorHAnsi" w:hAnsiTheme="minorHAnsi"/>
          </w:rPr>
          <w:delText>,</w:delText>
        </w:r>
        <w:r w:rsidR="009E5FA4" w:rsidRPr="00FE7AD1" w:rsidDel="00FB2F8E">
          <w:rPr>
            <w:rFonts w:asciiTheme="minorHAnsi" w:hAnsiTheme="minorHAnsi"/>
          </w:rPr>
          <w:delText xml:space="preserve"> </w:delText>
        </w:r>
        <w:r w:rsidRPr="00FE7AD1" w:rsidDel="00FB2F8E">
          <w:rPr>
            <w:rFonts w:asciiTheme="minorHAnsi" w:hAnsiTheme="minorHAnsi"/>
          </w:rPr>
          <w:delText xml:space="preserve">and intact palmar grasp.  </w:delText>
        </w:r>
      </w:del>
    </w:p>
    <w:p w14:paraId="4FBBD8F7" w14:textId="0916BDDB" w:rsidR="00201001" w:rsidRPr="00FE7AD1" w:rsidDel="00FB2F8E" w:rsidRDefault="00201001" w:rsidP="00FE7AD1">
      <w:pPr>
        <w:spacing w:after="0"/>
        <w:rPr>
          <w:del w:id="43" w:author="Anna Sivachenko" w:date="2015-02-02T19:00:00Z"/>
          <w:rFonts w:asciiTheme="minorHAnsi" w:hAnsiTheme="minorHAnsi"/>
        </w:rPr>
      </w:pPr>
    </w:p>
    <w:p w14:paraId="4CC58FA9" w14:textId="5DEA5046" w:rsidR="000D636D" w:rsidDel="00FB2F8E" w:rsidRDefault="0031129A" w:rsidP="00FE7AD1">
      <w:pPr>
        <w:spacing w:after="0"/>
        <w:rPr>
          <w:del w:id="44" w:author="Anna Sivachenko" w:date="2015-02-02T19:00:00Z"/>
          <w:rFonts w:asciiTheme="minorHAnsi" w:hAnsiTheme="minorHAnsi"/>
        </w:rPr>
      </w:pPr>
      <w:del w:id="45" w:author="Anna Sivachenko" w:date="2015-02-02T19:00:00Z">
        <w:r w:rsidRPr="00FE7AD1" w:rsidDel="00FB2F8E">
          <w:rPr>
            <w:rFonts w:asciiTheme="minorHAnsi" w:hAnsiTheme="minorHAnsi"/>
          </w:rPr>
          <w:delText>1</w:delText>
        </w:r>
        <w:r w:rsidR="00A47532" w:rsidRPr="00FE7AD1" w:rsidDel="00FB2F8E">
          <w:rPr>
            <w:rFonts w:asciiTheme="minorHAnsi" w:hAnsiTheme="minorHAnsi"/>
          </w:rPr>
          <w:delText>4</w:delText>
        </w:r>
        <w:r w:rsidRPr="00FE7AD1" w:rsidDel="00FB2F8E">
          <w:rPr>
            <w:rFonts w:asciiTheme="minorHAnsi" w:hAnsiTheme="minorHAnsi"/>
          </w:rPr>
          <w:delText>.2 Observe for abnormalities suggestive of Klumpke’s Palsy with presence of isolated hand paralysis</w:delText>
        </w:r>
        <w:r w:rsidR="009E5FA4" w:rsidDel="00FB2F8E">
          <w:rPr>
            <w:rFonts w:asciiTheme="minorHAnsi" w:hAnsiTheme="minorHAnsi"/>
          </w:rPr>
          <w:delText>,</w:delText>
        </w:r>
        <w:r w:rsidR="009E5FA4" w:rsidRPr="00FE7AD1" w:rsidDel="00FB2F8E">
          <w:rPr>
            <w:rFonts w:asciiTheme="minorHAnsi" w:hAnsiTheme="minorHAnsi"/>
          </w:rPr>
          <w:delText xml:space="preserve"> </w:delText>
        </w:r>
        <w:r w:rsidRPr="00FE7AD1" w:rsidDel="00FB2F8E">
          <w:rPr>
            <w:rFonts w:asciiTheme="minorHAnsi" w:hAnsiTheme="minorHAnsi"/>
          </w:rPr>
          <w:delText>Horner’s syndrome (ptosis (drooping of the eyelid</w:delText>
        </w:r>
        <w:r w:rsidR="009E5FA4" w:rsidRPr="00FE7AD1" w:rsidDel="00FB2F8E">
          <w:rPr>
            <w:rFonts w:asciiTheme="minorHAnsi" w:hAnsiTheme="minorHAnsi"/>
          </w:rPr>
          <w:delText>)</w:delText>
        </w:r>
        <w:r w:rsidR="009E5FA4" w:rsidDel="00FB2F8E">
          <w:rPr>
            <w:rFonts w:asciiTheme="minorHAnsi" w:hAnsiTheme="minorHAnsi"/>
          </w:rPr>
          <w:delText>,</w:delText>
        </w:r>
        <w:r w:rsidR="009E5FA4" w:rsidRPr="00FE7AD1" w:rsidDel="00FB2F8E">
          <w:rPr>
            <w:rFonts w:asciiTheme="minorHAnsi" w:hAnsiTheme="minorHAnsi"/>
          </w:rPr>
          <w:delText xml:space="preserve"> </w:delText>
        </w:r>
        <w:r w:rsidRPr="00FE7AD1" w:rsidDel="00FB2F8E">
          <w:rPr>
            <w:rFonts w:asciiTheme="minorHAnsi" w:hAnsiTheme="minorHAnsi"/>
          </w:rPr>
          <w:delText>miosis (pupil constriction</w:delText>
        </w:r>
        <w:r w:rsidR="009E5FA4" w:rsidRPr="00FE7AD1" w:rsidDel="00FB2F8E">
          <w:rPr>
            <w:rFonts w:asciiTheme="minorHAnsi" w:hAnsiTheme="minorHAnsi"/>
          </w:rPr>
          <w:delText>)</w:delText>
        </w:r>
        <w:r w:rsidR="009E5FA4" w:rsidDel="00FB2F8E">
          <w:rPr>
            <w:rFonts w:asciiTheme="minorHAnsi" w:hAnsiTheme="minorHAnsi"/>
          </w:rPr>
          <w:delText xml:space="preserve">, </w:delText>
        </w:r>
        <w:r w:rsidRPr="00FE7AD1" w:rsidDel="00FB2F8E">
          <w:rPr>
            <w:rFonts w:asciiTheme="minorHAnsi" w:hAnsiTheme="minorHAnsi"/>
          </w:rPr>
          <w:delText>anhydrosis (decreased sweating of the face on the same side as the injury</w:delText>
        </w:r>
        <w:r w:rsidR="009E5FA4" w:rsidRPr="00FE7AD1" w:rsidDel="00FB2F8E">
          <w:rPr>
            <w:rFonts w:asciiTheme="minorHAnsi" w:hAnsiTheme="minorHAnsi"/>
          </w:rPr>
          <w:delText>)</w:delText>
        </w:r>
        <w:r w:rsidR="009E5FA4" w:rsidDel="00FB2F8E">
          <w:rPr>
            <w:rFonts w:asciiTheme="minorHAnsi" w:hAnsiTheme="minorHAnsi"/>
          </w:rPr>
          <w:delText>,</w:delText>
        </w:r>
        <w:r w:rsidR="009E5FA4" w:rsidRPr="00FE7AD1" w:rsidDel="00FB2F8E">
          <w:rPr>
            <w:rFonts w:asciiTheme="minorHAnsi" w:hAnsiTheme="minorHAnsi"/>
          </w:rPr>
          <w:delText xml:space="preserve"> </w:delText>
        </w:r>
        <w:r w:rsidRPr="00FE7AD1" w:rsidDel="00FB2F8E">
          <w:rPr>
            <w:rFonts w:asciiTheme="minorHAnsi" w:hAnsiTheme="minorHAnsi"/>
          </w:rPr>
          <w:delText>and absent biceps, grasp</w:delText>
        </w:r>
        <w:r w:rsidR="00355C07" w:rsidDel="00FB2F8E">
          <w:rPr>
            <w:rFonts w:asciiTheme="minorHAnsi" w:hAnsiTheme="minorHAnsi"/>
          </w:rPr>
          <w:delText>,</w:delText>
        </w:r>
        <w:r w:rsidRPr="00FE7AD1" w:rsidDel="00FB2F8E">
          <w:rPr>
            <w:rFonts w:asciiTheme="minorHAnsi" w:hAnsiTheme="minorHAnsi"/>
          </w:rPr>
          <w:delText xml:space="preserve"> and Moro reflexes. </w:delText>
        </w:r>
      </w:del>
    </w:p>
    <w:p w14:paraId="4AF8CCE4" w14:textId="01166E51" w:rsidR="00F87F20" w:rsidRPr="00FE7AD1" w:rsidDel="00FB2F8E" w:rsidRDefault="00F87F20" w:rsidP="00FE7AD1">
      <w:pPr>
        <w:spacing w:after="0"/>
        <w:rPr>
          <w:del w:id="46" w:author="Anna Sivachenko" w:date="2015-02-02T19:00:00Z"/>
          <w:rFonts w:asciiTheme="minorHAnsi" w:hAnsiTheme="minorHAnsi"/>
        </w:rPr>
      </w:pPr>
    </w:p>
    <w:p w14:paraId="52251D16" w14:textId="1A8702E3" w:rsidR="000D636D" w:rsidRDefault="00374DF2">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B501AE" w:rsidRPr="007340F5">
        <w:rPr>
          <w:rFonts w:asciiTheme="minorHAnsi" w:hAnsiTheme="minorHAnsi"/>
          <w:highlight w:val="yellow"/>
        </w:rPr>
        <w:t xml:space="preserve">. Perform the cranial nerve </w:t>
      </w:r>
      <w:r w:rsidR="006A1C11" w:rsidRPr="007340F5">
        <w:rPr>
          <w:rFonts w:asciiTheme="minorHAnsi" w:hAnsiTheme="minorHAnsi"/>
          <w:highlight w:val="yellow"/>
        </w:rPr>
        <w:t xml:space="preserve">(CN) </w:t>
      </w:r>
      <w:r w:rsidR="00B501AE" w:rsidRPr="007340F5">
        <w:rPr>
          <w:rFonts w:asciiTheme="minorHAnsi" w:hAnsiTheme="minorHAnsi"/>
          <w:highlight w:val="yellow"/>
        </w:rPr>
        <w:t>examination as indicated for the newborn infant.</w:t>
      </w:r>
      <w:r w:rsidR="00B501AE" w:rsidRPr="00FE7AD1">
        <w:rPr>
          <w:rFonts w:asciiTheme="minorHAnsi" w:hAnsiTheme="minorHAnsi"/>
        </w:rPr>
        <w:t xml:space="preserve"> </w:t>
      </w:r>
      <w:r w:rsidR="006A1C11" w:rsidRPr="007340F5">
        <w:rPr>
          <w:rFonts w:asciiTheme="minorHAnsi" w:hAnsiTheme="minorHAnsi"/>
          <w:highlight w:val="yellow"/>
        </w:rPr>
        <w:t xml:space="preserve">There are twelve cranial nerves that emerge from the brain and brainstem </w:t>
      </w:r>
      <w:r w:rsidR="00146413">
        <w:rPr>
          <w:rFonts w:asciiTheme="minorHAnsi" w:hAnsiTheme="minorHAnsi"/>
          <w:highlight w:val="yellow"/>
        </w:rPr>
        <w:t>(</w:t>
      </w:r>
      <w:r w:rsidR="00394366" w:rsidRPr="002B6C00">
        <w:rPr>
          <w:rFonts w:asciiTheme="minorHAnsi" w:hAnsiTheme="minorHAnsi"/>
          <w:highlight w:val="yellow"/>
        </w:rPr>
        <w:t>Table 1</w:t>
      </w:r>
      <w:r w:rsidR="00146413">
        <w:rPr>
          <w:rFonts w:asciiTheme="minorHAnsi" w:hAnsiTheme="minorHAnsi"/>
          <w:highlight w:val="yellow"/>
        </w:rPr>
        <w:t>).</w:t>
      </w:r>
      <w:r w:rsidR="002D5A44" w:rsidRPr="007340F5">
        <w:rPr>
          <w:rFonts w:asciiTheme="minorHAnsi" w:hAnsiTheme="minorHAnsi"/>
          <w:b/>
          <w:highlight w:val="yellow"/>
        </w:rPr>
        <w:t xml:space="preserve"> </w:t>
      </w:r>
      <w:r w:rsidR="00505406" w:rsidRPr="007340F5">
        <w:rPr>
          <w:rFonts w:asciiTheme="minorHAnsi" w:hAnsiTheme="minorHAnsi"/>
          <w:highlight w:val="yellow"/>
        </w:rPr>
        <w:t xml:space="preserve">Two of the cranial nerves are generally not tested in the newborn infant as it is difficult to elicit a </w:t>
      </w:r>
      <w:r w:rsidR="00B501AE" w:rsidRPr="007340F5">
        <w:rPr>
          <w:rFonts w:asciiTheme="minorHAnsi" w:hAnsiTheme="minorHAnsi"/>
          <w:highlight w:val="yellow"/>
        </w:rPr>
        <w:t>response to smell (CN I) and to assess function of the sternocleidomastoid muscle in the newborn (CN XI).   The remainder of the cranial nerve</w:t>
      </w:r>
      <w:r w:rsidR="00505406" w:rsidRPr="007340F5">
        <w:rPr>
          <w:rFonts w:asciiTheme="minorHAnsi" w:hAnsiTheme="minorHAnsi"/>
          <w:highlight w:val="yellow"/>
        </w:rPr>
        <w:t>s</w:t>
      </w:r>
      <w:r w:rsidR="00B501AE" w:rsidRPr="007340F5">
        <w:rPr>
          <w:rFonts w:asciiTheme="minorHAnsi" w:hAnsiTheme="minorHAnsi"/>
          <w:highlight w:val="yellow"/>
        </w:rPr>
        <w:t xml:space="preserve"> can be assessed.</w:t>
      </w:r>
    </w:p>
    <w:p w14:paraId="55939762" w14:textId="77777777" w:rsidR="00F87F20" w:rsidRPr="00FE7AD1" w:rsidRDefault="00F87F20">
      <w:pPr>
        <w:spacing w:after="0"/>
        <w:rPr>
          <w:rFonts w:asciiTheme="minorHAnsi" w:hAnsiTheme="minorHAnsi"/>
        </w:rPr>
      </w:pPr>
    </w:p>
    <w:p w14:paraId="74D9B4E6" w14:textId="6D16CA1F" w:rsidR="000D636D" w:rsidRDefault="00374DF2" w:rsidP="009E692A">
      <w:pPr>
        <w:spacing w:after="0"/>
        <w:rPr>
          <w:rFonts w:asciiTheme="minorHAnsi" w:hAnsiTheme="minorHAnsi"/>
          <w:b/>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.1 </w:t>
      </w:r>
      <w:r w:rsidR="009E692A" w:rsidRPr="009E692A">
        <w:rPr>
          <w:rFonts w:asciiTheme="minorHAnsi" w:hAnsiTheme="minorHAnsi"/>
          <w:highlight w:val="yellow"/>
        </w:rPr>
        <w:t xml:space="preserve">Doll’s Eye Test: </w:t>
      </w:r>
      <w:r w:rsidR="009E692A" w:rsidRPr="009E692A">
        <w:rPr>
          <w:rFonts w:asciiTheme="minorHAnsi" w:hAnsiTheme="minorHAnsi" w:cs="Times"/>
          <w:highlight w:val="yellow"/>
        </w:rPr>
        <w:t>Rotate the infants head from side to side and observe eye movement</w:t>
      </w:r>
      <w:r w:rsidR="009E692A" w:rsidRPr="009E692A">
        <w:rPr>
          <w:rFonts w:asciiTheme="minorHAnsi" w:hAnsiTheme="minorHAnsi"/>
          <w:highlight w:val="yellow"/>
        </w:rPr>
        <w:t>s (CN III, IV, and VI)</w:t>
      </w:r>
      <w:r w:rsidR="00146413">
        <w:rPr>
          <w:rFonts w:asciiTheme="minorHAnsi" w:hAnsiTheme="minorHAnsi"/>
          <w:b/>
        </w:rPr>
        <w:t xml:space="preserve"> </w:t>
      </w:r>
      <w:r w:rsidR="00146413">
        <w:rPr>
          <w:rFonts w:asciiTheme="minorHAnsi" w:hAnsiTheme="minorHAnsi"/>
        </w:rPr>
        <w:t>(Figure 2).</w:t>
      </w:r>
    </w:p>
    <w:p w14:paraId="1A236258" w14:textId="77777777" w:rsidR="00F87F20" w:rsidRPr="009E692A" w:rsidRDefault="00F87F20" w:rsidP="009E692A">
      <w:pPr>
        <w:spacing w:after="0"/>
        <w:rPr>
          <w:rFonts w:asciiTheme="minorHAnsi" w:hAnsiTheme="minorHAnsi"/>
        </w:rPr>
      </w:pPr>
    </w:p>
    <w:p w14:paraId="5EFDC893" w14:textId="52245E64" w:rsidR="000D636D" w:rsidRDefault="00374DF2"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.2 </w:t>
      </w:r>
      <w:r w:rsidR="0057383A">
        <w:rPr>
          <w:rFonts w:asciiTheme="minorHAnsi" w:hAnsiTheme="minorHAnsi"/>
          <w:highlight w:val="yellow"/>
        </w:rPr>
        <w:t>To test CN V, VII, IX, X, and XII, o</w:t>
      </w:r>
      <w:r w:rsidR="00505406" w:rsidRPr="007340F5">
        <w:rPr>
          <w:rFonts w:asciiTheme="minorHAnsi" w:hAnsiTheme="minorHAnsi"/>
          <w:highlight w:val="yellow"/>
        </w:rPr>
        <w:t>bserve suck and swallow activity by watching the infant fee</w:t>
      </w:r>
      <w:r w:rsidR="0057383A">
        <w:rPr>
          <w:rFonts w:asciiTheme="minorHAnsi" w:hAnsiTheme="minorHAnsi"/>
          <w:highlight w:val="yellow"/>
        </w:rPr>
        <w:t>d</w:t>
      </w:r>
      <w:r w:rsidR="00505406" w:rsidRPr="007340F5">
        <w:rPr>
          <w:rFonts w:asciiTheme="minorHAnsi" w:hAnsiTheme="minorHAnsi"/>
          <w:highlight w:val="yellow"/>
        </w:rPr>
        <w:t>.</w:t>
      </w:r>
      <w:r w:rsidR="00505406" w:rsidRPr="00FE7AD1">
        <w:rPr>
          <w:rFonts w:asciiTheme="minorHAnsi" w:hAnsiTheme="minorHAnsi"/>
        </w:rPr>
        <w:t xml:space="preserve">  </w:t>
      </w:r>
    </w:p>
    <w:p w14:paraId="5A809858" w14:textId="77777777" w:rsidR="00F87F20" w:rsidRPr="00FE7AD1" w:rsidRDefault="00F87F20" w:rsidP="00FE7AD1">
      <w:pPr>
        <w:spacing w:after="0"/>
        <w:rPr>
          <w:rFonts w:asciiTheme="minorHAnsi" w:hAnsiTheme="minorHAnsi"/>
        </w:rPr>
      </w:pPr>
    </w:p>
    <w:p w14:paraId="49049455" w14:textId="77777777" w:rsidR="000D636D" w:rsidRDefault="00374DF2"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.3 Note any tongue </w:t>
      </w:r>
      <w:proofErr w:type="spellStart"/>
      <w:r w:rsidR="00505406" w:rsidRPr="007340F5">
        <w:rPr>
          <w:rFonts w:asciiTheme="minorHAnsi" w:hAnsiTheme="minorHAnsi"/>
          <w:highlight w:val="yellow"/>
        </w:rPr>
        <w:t>fasciculations</w:t>
      </w:r>
      <w:proofErr w:type="spellEnd"/>
      <w:r w:rsidR="00505406" w:rsidRPr="007340F5">
        <w:rPr>
          <w:rFonts w:asciiTheme="minorHAnsi" w:hAnsiTheme="minorHAnsi"/>
          <w:highlight w:val="yellow"/>
        </w:rPr>
        <w:t xml:space="preserve"> to assess for hypoglossal nerve degeneration (CN XII).</w:t>
      </w:r>
    </w:p>
    <w:p w14:paraId="008D2D11" w14:textId="77777777" w:rsidR="00355C07" w:rsidRPr="00FE7AD1" w:rsidRDefault="00355C07" w:rsidP="00FE7AD1">
      <w:pPr>
        <w:spacing w:after="0"/>
        <w:rPr>
          <w:rFonts w:asciiTheme="minorHAnsi" w:hAnsiTheme="minorHAnsi"/>
        </w:rPr>
      </w:pPr>
    </w:p>
    <w:p w14:paraId="4FBB4E0E" w14:textId="77777777" w:rsidR="000D636D" w:rsidRPr="00FE7AD1" w:rsidRDefault="00374DF2"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.4 Place a tongue depressor in the posterior pharynx </w:t>
      </w:r>
      <w:r w:rsidR="006A1C11" w:rsidRPr="007340F5">
        <w:rPr>
          <w:rFonts w:asciiTheme="minorHAnsi" w:hAnsiTheme="minorHAnsi"/>
          <w:highlight w:val="yellow"/>
        </w:rPr>
        <w:t xml:space="preserve">and touch the back of the tongue </w:t>
      </w:r>
      <w:r w:rsidR="00505406" w:rsidRPr="007340F5">
        <w:rPr>
          <w:rFonts w:asciiTheme="minorHAnsi" w:hAnsiTheme="minorHAnsi"/>
          <w:highlight w:val="yellow"/>
        </w:rPr>
        <w:t>to assess gag reflex and soft palate movement (CN IX, X).</w:t>
      </w:r>
    </w:p>
    <w:p w14:paraId="2043A84E" w14:textId="77777777" w:rsidR="00FB2F8E" w:rsidRDefault="00FB2F8E">
      <w:pPr>
        <w:spacing w:after="0"/>
        <w:rPr>
          <w:rFonts w:asciiTheme="minorHAnsi" w:hAnsiTheme="minorHAnsi"/>
          <w:b/>
        </w:rPr>
      </w:pPr>
    </w:p>
    <w:p w14:paraId="3CB4B7D2" w14:textId="77777777" w:rsidR="000D636D" w:rsidRPr="002B6C00" w:rsidRDefault="00E31942">
      <w:pPr>
        <w:spacing w:after="0"/>
        <w:rPr>
          <w:rFonts w:asciiTheme="minorHAnsi" w:hAnsiTheme="minorHAnsi"/>
          <w:b/>
          <w:sz w:val="28"/>
          <w:szCs w:val="28"/>
        </w:rPr>
      </w:pPr>
      <w:r w:rsidRPr="002B6C00">
        <w:rPr>
          <w:rFonts w:asciiTheme="minorHAnsi" w:hAnsiTheme="minorHAnsi"/>
          <w:b/>
          <w:sz w:val="28"/>
          <w:szCs w:val="28"/>
        </w:rPr>
        <w:t xml:space="preserve">Summary </w:t>
      </w:r>
    </w:p>
    <w:p w14:paraId="7BFCCEEC" w14:textId="2D12D979" w:rsidR="000D636D" w:rsidRPr="00FE7AD1" w:rsidRDefault="00B93FEF">
      <w:pPr>
        <w:spacing w:after="0"/>
        <w:rPr>
          <w:rFonts w:asciiTheme="minorHAnsi" w:hAnsiTheme="minorHAnsi"/>
        </w:rPr>
      </w:pPr>
      <w:r w:rsidRPr="00FE7AD1">
        <w:rPr>
          <w:rFonts w:asciiTheme="minorHAnsi" w:hAnsiTheme="minorHAnsi"/>
        </w:rPr>
        <w:t>The neurologic e</w:t>
      </w:r>
      <w:r w:rsidR="00E31942" w:rsidRPr="00FE7AD1">
        <w:rPr>
          <w:rFonts w:asciiTheme="minorHAnsi" w:hAnsiTheme="minorHAnsi"/>
        </w:rPr>
        <w:t xml:space="preserve">xamination of the infant is a core clinical skill to be attained by the </w:t>
      </w:r>
      <w:r w:rsidR="005F2A7B" w:rsidRPr="00FE7AD1">
        <w:rPr>
          <w:rFonts w:asciiTheme="minorHAnsi" w:hAnsiTheme="minorHAnsi"/>
        </w:rPr>
        <w:t xml:space="preserve">medical </w:t>
      </w:r>
      <w:r w:rsidR="00402F2F">
        <w:rPr>
          <w:rFonts w:asciiTheme="minorHAnsi" w:hAnsiTheme="minorHAnsi"/>
        </w:rPr>
        <w:t>professional</w:t>
      </w:r>
      <w:r w:rsidR="00D10B43" w:rsidRPr="00FE7AD1">
        <w:rPr>
          <w:rFonts w:asciiTheme="minorHAnsi" w:hAnsiTheme="minorHAnsi"/>
        </w:rPr>
        <w:t>. Obtaining</w:t>
      </w:r>
      <w:r w:rsidR="00D36D20" w:rsidRPr="00FE7AD1">
        <w:rPr>
          <w:rFonts w:asciiTheme="minorHAnsi" w:hAnsiTheme="minorHAnsi"/>
        </w:rPr>
        <w:t xml:space="preserve"> the skills to uncover normal or abnormal neurologic findings along with </w:t>
      </w:r>
      <w:r w:rsidR="00F87F20">
        <w:rPr>
          <w:rFonts w:asciiTheme="minorHAnsi" w:hAnsiTheme="minorHAnsi"/>
        </w:rPr>
        <w:t xml:space="preserve">the </w:t>
      </w:r>
      <w:r w:rsidR="00D36D20" w:rsidRPr="00FE7AD1">
        <w:rPr>
          <w:rFonts w:asciiTheme="minorHAnsi" w:hAnsiTheme="minorHAnsi"/>
        </w:rPr>
        <w:t>ability to link the pathology to a neurologic diagnosis can be very challenging</w:t>
      </w:r>
      <w:r w:rsidR="00402F2F">
        <w:rPr>
          <w:rFonts w:asciiTheme="minorHAnsi" w:hAnsiTheme="minorHAnsi"/>
        </w:rPr>
        <w:t xml:space="preserve">. </w:t>
      </w:r>
      <w:r w:rsidR="001F253C" w:rsidRPr="00FE7AD1">
        <w:rPr>
          <w:rFonts w:asciiTheme="minorHAnsi" w:hAnsiTheme="minorHAnsi"/>
        </w:rPr>
        <w:t xml:space="preserve">As with any examination of an infant, the procedure should be described to the parent or caregiver and any questions should be answered. A complete history is obtained prior to and sometimes during </w:t>
      </w:r>
      <w:r w:rsidR="00402F2F">
        <w:rPr>
          <w:rFonts w:asciiTheme="minorHAnsi" w:hAnsiTheme="minorHAnsi"/>
        </w:rPr>
        <w:t>the hands-on examination. The examiner</w:t>
      </w:r>
      <w:r w:rsidR="001F253C" w:rsidRPr="00FE7AD1">
        <w:rPr>
          <w:rFonts w:asciiTheme="minorHAnsi" w:hAnsiTheme="minorHAnsi"/>
        </w:rPr>
        <w:t xml:space="preserve"> should describe what </w:t>
      </w:r>
      <w:r w:rsidR="00402F2F">
        <w:rPr>
          <w:rFonts w:asciiTheme="minorHAnsi" w:hAnsiTheme="minorHAnsi"/>
        </w:rPr>
        <w:t>they are</w:t>
      </w:r>
      <w:r w:rsidR="001F253C" w:rsidRPr="00FE7AD1">
        <w:rPr>
          <w:rFonts w:asciiTheme="minorHAnsi" w:hAnsiTheme="minorHAnsi"/>
        </w:rPr>
        <w:t xml:space="preserve"> doing during each step and provide parents with feedback as to alleviate any anxiety or to prompt further questioning.  Any abnormal findings should be addressed with qualifications as to whether further testing may be warranted. Throughout the exam, the </w:t>
      </w:r>
      <w:r w:rsidR="00402F2F">
        <w:rPr>
          <w:rFonts w:asciiTheme="minorHAnsi" w:hAnsiTheme="minorHAnsi"/>
        </w:rPr>
        <w:t>examiner</w:t>
      </w:r>
      <w:r w:rsidR="001F253C" w:rsidRPr="00FE7AD1">
        <w:rPr>
          <w:rFonts w:asciiTheme="minorHAnsi" w:hAnsiTheme="minorHAnsi"/>
        </w:rPr>
        <w:t xml:space="preserve"> should point out reassuring normal findings as well as any deviations with qualification as to whether additional testing or follow-up may be warranted. </w:t>
      </w:r>
      <w:r w:rsidR="00B501AE" w:rsidRPr="00FE7AD1">
        <w:rPr>
          <w:rFonts w:asciiTheme="minorHAnsi" w:hAnsiTheme="minorHAnsi"/>
        </w:rPr>
        <w:t xml:space="preserve">Abnormalities uncovered during the newborn neurologic examination provide </w:t>
      </w:r>
      <w:r w:rsidR="00C035BF">
        <w:rPr>
          <w:rFonts w:asciiTheme="minorHAnsi" w:hAnsiTheme="minorHAnsi"/>
        </w:rPr>
        <w:t>the</w:t>
      </w:r>
      <w:r w:rsidR="00B501AE" w:rsidRPr="00FE7AD1">
        <w:rPr>
          <w:rFonts w:asciiTheme="minorHAnsi" w:hAnsiTheme="minorHAnsi"/>
        </w:rPr>
        <w:t xml:space="preserve"> information to guide care, to refer for more definitive testing (e.g. MRI, EEG, EMG, genetic testing), and to potentially predict outcome, although limited at times. Importantly, the </w:t>
      </w:r>
      <w:r w:rsidR="00E31942" w:rsidRPr="00FE7AD1">
        <w:rPr>
          <w:rFonts w:asciiTheme="minorHAnsi" w:hAnsiTheme="minorHAnsi"/>
        </w:rPr>
        <w:t>infant will continue to have multiple physical exams throug</w:t>
      </w:r>
      <w:r w:rsidRPr="00FE7AD1">
        <w:rPr>
          <w:rFonts w:asciiTheme="minorHAnsi" w:hAnsiTheme="minorHAnsi"/>
        </w:rPr>
        <w:t>hout the first year of life</w:t>
      </w:r>
      <w:r w:rsidR="00C035BF">
        <w:rPr>
          <w:rFonts w:asciiTheme="minorHAnsi" w:hAnsiTheme="minorHAnsi"/>
        </w:rPr>
        <w:t>,</w:t>
      </w:r>
      <w:r w:rsidRPr="00FE7AD1">
        <w:rPr>
          <w:rFonts w:asciiTheme="minorHAnsi" w:hAnsiTheme="minorHAnsi"/>
        </w:rPr>
        <w:t xml:space="preserve"> but</w:t>
      </w:r>
      <w:r w:rsidR="00E31942" w:rsidRPr="00FE7AD1">
        <w:rPr>
          <w:rFonts w:asciiTheme="minorHAnsi" w:hAnsiTheme="minorHAnsi"/>
        </w:rPr>
        <w:t xml:space="preserve"> early detection of any </w:t>
      </w:r>
      <w:r w:rsidRPr="00FE7AD1">
        <w:rPr>
          <w:rFonts w:asciiTheme="minorHAnsi" w:hAnsiTheme="minorHAnsi"/>
        </w:rPr>
        <w:t xml:space="preserve">neurologic </w:t>
      </w:r>
      <w:r w:rsidR="00E31942" w:rsidRPr="00FE7AD1">
        <w:rPr>
          <w:rFonts w:asciiTheme="minorHAnsi" w:hAnsiTheme="minorHAnsi"/>
        </w:rPr>
        <w:t>abnormalit</w:t>
      </w:r>
      <w:r w:rsidRPr="00FE7AD1">
        <w:rPr>
          <w:rFonts w:asciiTheme="minorHAnsi" w:hAnsiTheme="minorHAnsi"/>
        </w:rPr>
        <w:t xml:space="preserve">y </w:t>
      </w:r>
      <w:r w:rsidR="0012164A">
        <w:rPr>
          <w:rFonts w:asciiTheme="minorHAnsi" w:hAnsiTheme="minorHAnsi"/>
        </w:rPr>
        <w:t xml:space="preserve">is </w:t>
      </w:r>
      <w:r w:rsidRPr="00FE7AD1">
        <w:rPr>
          <w:rFonts w:asciiTheme="minorHAnsi" w:hAnsiTheme="minorHAnsi"/>
        </w:rPr>
        <w:t xml:space="preserve">crucial to provide </w:t>
      </w:r>
      <w:r w:rsidR="00B501AE" w:rsidRPr="00FE7AD1">
        <w:rPr>
          <w:rFonts w:asciiTheme="minorHAnsi" w:hAnsiTheme="minorHAnsi"/>
        </w:rPr>
        <w:t>optimal care and</w:t>
      </w:r>
      <w:r w:rsidRPr="00FE7AD1">
        <w:rPr>
          <w:rFonts w:asciiTheme="minorHAnsi" w:hAnsiTheme="minorHAnsi"/>
        </w:rPr>
        <w:t xml:space="preserve"> services for the infant.</w:t>
      </w:r>
    </w:p>
    <w:p w14:paraId="2C9B398F" w14:textId="77777777" w:rsidR="00827142" w:rsidRPr="00FE7AD1" w:rsidRDefault="00827142">
      <w:pPr>
        <w:spacing w:after="0"/>
        <w:rPr>
          <w:rFonts w:asciiTheme="minorHAnsi" w:hAnsiTheme="minorHAnsi"/>
        </w:rPr>
      </w:pPr>
    </w:p>
    <w:p w14:paraId="59FBE64F" w14:textId="77777777" w:rsidR="00827142" w:rsidRPr="00FE7AD1" w:rsidRDefault="00827142" w:rsidP="00827142">
      <w:pPr>
        <w:rPr>
          <w:rFonts w:asciiTheme="minorHAnsi" w:hAnsiTheme="minorHAnsi"/>
          <w:b/>
        </w:rPr>
      </w:pPr>
      <w:r w:rsidRPr="00FE7AD1">
        <w:rPr>
          <w:rFonts w:asciiTheme="minorHAnsi" w:hAnsiTheme="minorHAnsi"/>
          <w:b/>
          <w:sz w:val="28"/>
          <w:szCs w:val="28"/>
        </w:rPr>
        <w:t>Figures and legends</w:t>
      </w:r>
    </w:p>
    <w:p w14:paraId="2FBF49DB" w14:textId="00CBEF28" w:rsidR="00827142" w:rsidRPr="00FE7AD1" w:rsidRDefault="00827142" w:rsidP="00827142">
      <w:pPr>
        <w:spacing w:after="0"/>
        <w:rPr>
          <w:rFonts w:asciiTheme="minorHAnsi" w:hAnsiTheme="minorHAnsi"/>
          <w:b/>
        </w:rPr>
      </w:pPr>
      <w:commentRangeStart w:id="47"/>
      <w:r w:rsidRPr="00FE7AD1">
        <w:rPr>
          <w:rFonts w:asciiTheme="minorHAnsi" w:hAnsiTheme="minorHAnsi"/>
          <w:b/>
        </w:rPr>
        <w:t>Figure 1: Cranial Sutures</w:t>
      </w:r>
      <w:commentRangeEnd w:id="47"/>
      <w:r w:rsidR="00A9008E">
        <w:rPr>
          <w:rStyle w:val="CommentReference"/>
        </w:rPr>
        <w:commentReference w:id="47"/>
      </w:r>
      <w:r w:rsidR="00FD1FA9">
        <w:rPr>
          <w:rFonts w:asciiTheme="minorHAnsi" w:hAnsiTheme="minorHAnsi"/>
          <w:b/>
        </w:rPr>
        <w:t>.</w:t>
      </w:r>
    </w:p>
    <w:p w14:paraId="58811246" w14:textId="61991640" w:rsidR="00827142" w:rsidRPr="00FE7AD1" w:rsidRDefault="00AE0FB9" w:rsidP="00827142">
      <w:pPr>
        <w:spacing w:after="0"/>
        <w:rPr>
          <w:rFonts w:asciiTheme="minorHAnsi" w:hAnsiTheme="minorHAnsi"/>
          <w:b/>
        </w:rPr>
      </w:pPr>
      <w:r>
        <w:rPr>
          <w:rFonts w:asciiTheme="minorHAnsi" w:hAnsiTheme="minorHAnsi"/>
        </w:rPr>
        <w:t>Schematic representing f</w:t>
      </w:r>
      <w:r w:rsidR="00827142" w:rsidRPr="00FE7AD1">
        <w:rPr>
          <w:rFonts w:asciiTheme="minorHAnsi" w:hAnsiTheme="minorHAnsi"/>
        </w:rPr>
        <w:t>our major suture lines of the skull</w:t>
      </w:r>
      <w:r w:rsidR="0018647A">
        <w:rPr>
          <w:rFonts w:asciiTheme="minorHAnsi" w:hAnsiTheme="minorHAnsi"/>
        </w:rPr>
        <w:t>.</w:t>
      </w:r>
    </w:p>
    <w:p w14:paraId="6AA6FEB7" w14:textId="77777777" w:rsidR="00827142" w:rsidRPr="00FE7AD1" w:rsidRDefault="00827142" w:rsidP="00827142">
      <w:pPr>
        <w:spacing w:after="0"/>
        <w:rPr>
          <w:rFonts w:asciiTheme="minorHAnsi" w:hAnsiTheme="minorHAnsi"/>
        </w:rPr>
      </w:pPr>
    </w:p>
    <w:p w14:paraId="50F26751" w14:textId="472DB1C7" w:rsidR="00AE0FB9" w:rsidRDefault="00AE0FB9" w:rsidP="00AE0FB9">
      <w:pPr>
        <w:spacing w:after="0"/>
        <w:rPr>
          <w:rFonts w:asciiTheme="minorHAnsi" w:hAnsiTheme="minorHAnsi"/>
          <w:b/>
        </w:rPr>
      </w:pPr>
      <w:commentRangeStart w:id="48"/>
      <w:r>
        <w:rPr>
          <w:rFonts w:asciiTheme="minorHAnsi" w:hAnsiTheme="minorHAnsi"/>
          <w:b/>
        </w:rPr>
        <w:t>Figure 2</w:t>
      </w:r>
      <w:r w:rsidR="00FD1FA9">
        <w:rPr>
          <w:rFonts w:asciiTheme="minorHAnsi" w:hAnsiTheme="minorHAnsi"/>
          <w:b/>
        </w:rPr>
        <w:t>:</w:t>
      </w:r>
      <w:r w:rsidR="00EE5EC9" w:rsidRPr="00EE5EC9">
        <w:rPr>
          <w:rFonts w:asciiTheme="minorHAnsi" w:hAnsiTheme="minorHAnsi"/>
          <w:b/>
        </w:rPr>
        <w:t xml:space="preserve"> Doll’</w:t>
      </w:r>
      <w:r>
        <w:rPr>
          <w:rFonts w:asciiTheme="minorHAnsi" w:hAnsiTheme="minorHAnsi"/>
          <w:b/>
        </w:rPr>
        <w:t>s eye reflex</w:t>
      </w:r>
      <w:commentRangeEnd w:id="48"/>
      <w:r w:rsidR="00FD1FA9">
        <w:rPr>
          <w:rFonts w:asciiTheme="minorHAnsi" w:hAnsiTheme="minorHAnsi"/>
          <w:b/>
        </w:rPr>
        <w:t>.</w:t>
      </w:r>
      <w:r w:rsidR="00A9008E">
        <w:rPr>
          <w:rStyle w:val="CommentReference"/>
        </w:rPr>
        <w:commentReference w:id="48"/>
      </w:r>
    </w:p>
    <w:p w14:paraId="05FBBF59" w14:textId="21798C88" w:rsidR="00AE0FB9" w:rsidRPr="00AE0FB9" w:rsidRDefault="00AE0FB9" w:rsidP="00AE0FB9">
      <w:pPr>
        <w:spacing w:after="0"/>
        <w:rPr>
          <w:rFonts w:asciiTheme="minorHAnsi" w:hAnsiTheme="minorHAnsi"/>
        </w:rPr>
      </w:pPr>
      <w:r w:rsidRPr="00AE0FB9">
        <w:rPr>
          <w:rFonts w:asciiTheme="minorHAnsi" w:hAnsiTheme="minorHAnsi"/>
        </w:rPr>
        <w:t>Schematic representation of</w:t>
      </w:r>
      <w:r>
        <w:rPr>
          <w:rFonts w:asciiTheme="minorHAnsi" w:hAnsiTheme="minorHAnsi"/>
        </w:rPr>
        <w:t xml:space="preserve"> normal (A) and pathological (B) </w:t>
      </w:r>
      <w:r w:rsidRPr="00AE0FB9">
        <w:rPr>
          <w:rFonts w:asciiTheme="minorHAnsi" w:hAnsiTheme="minorHAnsi"/>
        </w:rPr>
        <w:t>Doll’s eye (</w:t>
      </w:r>
      <w:proofErr w:type="spellStart"/>
      <w:r w:rsidRPr="00AE0FB9">
        <w:rPr>
          <w:rFonts w:asciiTheme="minorHAnsi" w:hAnsiTheme="minorHAnsi"/>
        </w:rPr>
        <w:t>oculocephalic</w:t>
      </w:r>
      <w:proofErr w:type="spellEnd"/>
      <w:r w:rsidRPr="00AE0FB9">
        <w:rPr>
          <w:rFonts w:asciiTheme="minorHAnsi" w:hAnsiTheme="minorHAnsi"/>
        </w:rPr>
        <w:t>) reflex</w:t>
      </w:r>
      <w:r w:rsidR="00FD1FA9">
        <w:rPr>
          <w:rFonts w:asciiTheme="minorHAnsi" w:hAnsiTheme="minorHAnsi"/>
        </w:rPr>
        <w:t>:</w:t>
      </w:r>
    </w:p>
    <w:p w14:paraId="23D7A615" w14:textId="305CAC87" w:rsidR="00AE0FB9" w:rsidRDefault="00AE0FB9" w:rsidP="00AE0FB9">
      <w:pPr>
        <w:pStyle w:val="ListParagraph"/>
        <w:numPr>
          <w:ilvl w:val="0"/>
          <w:numId w:val="18"/>
        </w:numPr>
        <w:spacing w:after="0"/>
        <w:rPr>
          <w:rFonts w:asciiTheme="minorHAnsi" w:hAnsiTheme="minorHAnsi"/>
        </w:rPr>
      </w:pPr>
      <w:r>
        <w:rPr>
          <w:rFonts w:asciiTheme="minorHAnsi" w:hAnsiTheme="minorHAnsi"/>
        </w:rPr>
        <w:t xml:space="preserve">Normal </w:t>
      </w:r>
      <w:proofErr w:type="spellStart"/>
      <w:r>
        <w:rPr>
          <w:rFonts w:asciiTheme="minorHAnsi" w:hAnsiTheme="minorHAnsi"/>
        </w:rPr>
        <w:t>oculocephalic</w:t>
      </w:r>
      <w:proofErr w:type="spellEnd"/>
      <w:r>
        <w:rPr>
          <w:rFonts w:asciiTheme="minorHAnsi" w:hAnsiTheme="minorHAnsi"/>
        </w:rPr>
        <w:t xml:space="preserve"> reflex</w:t>
      </w:r>
    </w:p>
    <w:p w14:paraId="001B6F3B" w14:textId="5F32C1CA" w:rsidR="00AE0FB9" w:rsidRDefault="00355C07" w:rsidP="00AE0FB9">
      <w:pPr>
        <w:pStyle w:val="ListParagraph"/>
        <w:numPr>
          <w:ilvl w:val="0"/>
          <w:numId w:val="18"/>
        </w:numPr>
        <w:spacing w:after="0"/>
        <w:rPr>
          <w:rFonts w:asciiTheme="minorHAnsi" w:hAnsiTheme="minorHAnsi"/>
        </w:rPr>
      </w:pPr>
      <w:r>
        <w:rPr>
          <w:rFonts w:asciiTheme="minorHAnsi" w:hAnsiTheme="minorHAnsi"/>
        </w:rPr>
        <w:t>Suppression</w:t>
      </w:r>
      <w:r w:rsidR="00AE0FB9">
        <w:rPr>
          <w:rFonts w:asciiTheme="minorHAnsi" w:hAnsiTheme="minorHAnsi"/>
        </w:rPr>
        <w:t xml:space="preserve"> of </w:t>
      </w:r>
      <w:proofErr w:type="spellStart"/>
      <w:r w:rsidR="00AE0FB9">
        <w:rPr>
          <w:rFonts w:asciiTheme="minorHAnsi" w:hAnsiTheme="minorHAnsi"/>
        </w:rPr>
        <w:t>oculocephalic</w:t>
      </w:r>
      <w:proofErr w:type="spellEnd"/>
      <w:r w:rsidR="00AE0FB9">
        <w:rPr>
          <w:rFonts w:asciiTheme="minorHAnsi" w:hAnsiTheme="minorHAnsi"/>
        </w:rPr>
        <w:t xml:space="preserve"> reflex</w:t>
      </w:r>
    </w:p>
    <w:p w14:paraId="35188135" w14:textId="77777777" w:rsidR="00AE0FB9" w:rsidRDefault="00AE0FB9" w:rsidP="00AE0FB9">
      <w:pPr>
        <w:pStyle w:val="ListParagraph"/>
        <w:spacing w:after="0"/>
        <w:rPr>
          <w:rFonts w:asciiTheme="minorHAnsi" w:hAnsiTheme="minorHAnsi"/>
        </w:rPr>
      </w:pPr>
    </w:p>
    <w:p w14:paraId="6DE98D84" w14:textId="3F09E953" w:rsidR="00AE0FB9" w:rsidRPr="00AE0FB9" w:rsidRDefault="00AE0FB9" w:rsidP="00AE0FB9">
      <w:pPr>
        <w:spacing w:after="0"/>
        <w:rPr>
          <w:rFonts w:asciiTheme="minorHAnsi" w:hAnsiTheme="minorHAnsi"/>
          <w:b/>
        </w:rPr>
      </w:pPr>
      <w:r w:rsidRPr="00AE0FB9">
        <w:rPr>
          <w:rFonts w:asciiTheme="minorHAnsi" w:hAnsiTheme="minorHAnsi"/>
          <w:b/>
        </w:rPr>
        <w:t>Table 1</w:t>
      </w:r>
      <w:r w:rsidR="00FD1FA9">
        <w:rPr>
          <w:rFonts w:asciiTheme="minorHAnsi" w:hAnsiTheme="minorHAnsi"/>
          <w:b/>
        </w:rPr>
        <w:t>:</w:t>
      </w:r>
      <w:r w:rsidRPr="00AE0FB9">
        <w:rPr>
          <w:rFonts w:asciiTheme="minorHAnsi" w:hAnsiTheme="minorHAnsi"/>
          <w:b/>
        </w:rPr>
        <w:t xml:space="preserve"> Cranial Nerves</w:t>
      </w:r>
      <w:r w:rsidR="00FD1FA9">
        <w:rPr>
          <w:rFonts w:asciiTheme="minorHAnsi" w:hAnsiTheme="minorHAnsi"/>
          <w:b/>
        </w:rPr>
        <w:t>.</w:t>
      </w:r>
    </w:p>
    <w:p w14:paraId="33E6E73B" w14:textId="44AA7B55" w:rsidR="00AE0FB9" w:rsidRDefault="00AE0FB9" w:rsidP="00AE0FB9">
      <w:pPr>
        <w:spacing w:after="0"/>
        <w:rPr>
          <w:rFonts w:asciiTheme="minorHAnsi" w:hAnsiTheme="minorHAnsi"/>
        </w:rPr>
      </w:pPr>
      <w:r>
        <w:rPr>
          <w:rFonts w:asciiTheme="minorHAnsi" w:hAnsiTheme="minorHAnsi"/>
        </w:rPr>
        <w:t>The list of the c</w:t>
      </w:r>
      <w:r w:rsidRPr="00FE7AD1">
        <w:rPr>
          <w:rFonts w:asciiTheme="minorHAnsi" w:hAnsiTheme="minorHAnsi"/>
        </w:rPr>
        <w:t xml:space="preserve">ranial nerves and </w:t>
      </w:r>
      <w:r>
        <w:rPr>
          <w:rFonts w:asciiTheme="minorHAnsi" w:hAnsiTheme="minorHAnsi"/>
        </w:rPr>
        <w:t xml:space="preserve">their </w:t>
      </w:r>
      <w:r w:rsidRPr="00FE7AD1">
        <w:rPr>
          <w:rFonts w:asciiTheme="minorHAnsi" w:hAnsiTheme="minorHAnsi"/>
        </w:rPr>
        <w:t>function</w:t>
      </w:r>
      <w:r w:rsidR="00FD1FA9">
        <w:rPr>
          <w:rFonts w:asciiTheme="minorHAnsi" w:hAnsiTheme="minorHAnsi"/>
        </w:rPr>
        <w:t>.</w:t>
      </w:r>
    </w:p>
    <w:p w14:paraId="5E9C8596" w14:textId="77777777" w:rsidR="00FB2F8E" w:rsidRDefault="00FB2F8E" w:rsidP="00AE0FB9">
      <w:pPr>
        <w:spacing w:after="0"/>
        <w:rPr>
          <w:rFonts w:asciiTheme="minorHAnsi" w:hAnsiTheme="minorHAnsi"/>
        </w:rPr>
      </w:pPr>
    </w:p>
    <w:p w14:paraId="35BDAFBF" w14:textId="7A48DA4F" w:rsidR="00FB2F8E" w:rsidRDefault="00FB2F8E" w:rsidP="00AE0FB9">
      <w:pPr>
        <w:spacing w:after="0"/>
        <w:rPr>
          <w:ins w:id="49" w:author="Anna Sivachenko" w:date="2015-02-02T19:05:00Z"/>
          <w:rFonts w:asciiTheme="minorHAnsi" w:hAnsiTheme="minorHAnsi"/>
        </w:rPr>
      </w:pPr>
      <w:r w:rsidRPr="009F0056">
        <w:rPr>
          <w:rFonts w:asciiTheme="minorHAnsi" w:hAnsiTheme="minorHAnsi"/>
          <w:b/>
        </w:rPr>
        <w:t>Table 2</w:t>
      </w:r>
      <w:r w:rsidR="00FD1FA9">
        <w:rPr>
          <w:rFonts w:asciiTheme="minorHAnsi" w:hAnsiTheme="minorHAnsi"/>
          <w:b/>
        </w:rPr>
        <w:t>:</w:t>
      </w:r>
      <w:ins w:id="50" w:author="Anna Sivachenko" w:date="2015-02-02T19:04:00Z">
        <w:r w:rsidRPr="009F0056">
          <w:rPr>
            <w:rFonts w:asciiTheme="minorHAnsi" w:hAnsiTheme="minorHAnsi"/>
            <w:b/>
          </w:rPr>
          <w:t xml:space="preserve"> Brachial plexus injury.</w:t>
        </w:r>
      </w:ins>
    </w:p>
    <w:p w14:paraId="600BCB4D" w14:textId="42350E47" w:rsidR="002D5A44" w:rsidRPr="00FE7AD1" w:rsidRDefault="009F0056" w:rsidP="002D5A44">
      <w:pPr>
        <w:autoSpaceDE w:val="0"/>
        <w:autoSpaceDN w:val="0"/>
        <w:adjustRightInd w:val="0"/>
        <w:spacing w:after="0"/>
        <w:outlineLvl w:val="0"/>
        <w:rPr>
          <w:rFonts w:asciiTheme="minorHAnsi" w:hAnsiTheme="minorHAnsi"/>
        </w:rPr>
      </w:pPr>
      <w:ins w:id="51" w:author="Dennis McGonagle" w:date="2015-02-06T14:31:00Z">
        <w:r>
          <w:rPr>
            <w:rFonts w:asciiTheme="minorHAnsi" w:hAnsiTheme="minorHAnsi"/>
          </w:rPr>
          <w:t>T</w:t>
        </w:r>
      </w:ins>
      <w:ins w:id="52" w:author="Anna Sivachenko" w:date="2015-02-02T19:05:00Z">
        <w:r w:rsidR="00FB2F8E">
          <w:rPr>
            <w:rFonts w:asciiTheme="minorHAnsi" w:hAnsiTheme="minorHAnsi"/>
          </w:rPr>
          <w:t xml:space="preserve">able describing </w:t>
        </w:r>
        <w:r w:rsidR="00F41145">
          <w:rPr>
            <w:rFonts w:asciiTheme="minorHAnsi" w:hAnsiTheme="minorHAnsi"/>
          </w:rPr>
          <w:t>the</w:t>
        </w:r>
      </w:ins>
      <w:ins w:id="53" w:author="Anna Sivachenko" w:date="2015-02-02T19:06:00Z">
        <w:r w:rsidR="00F41145">
          <w:rPr>
            <w:rFonts w:asciiTheme="minorHAnsi" w:hAnsiTheme="minorHAnsi"/>
          </w:rPr>
          <w:t xml:space="preserve"> </w:t>
        </w:r>
      </w:ins>
      <w:r w:rsidR="00D52C7A">
        <w:rPr>
          <w:rFonts w:asciiTheme="minorHAnsi" w:hAnsiTheme="minorHAnsi"/>
        </w:rPr>
        <w:t>clinical manifestations of</w:t>
      </w:r>
      <w:ins w:id="54" w:author="Anna Sivachenko" w:date="2015-02-02T19:06:00Z">
        <w:r w:rsidR="00F41145">
          <w:rPr>
            <w:rFonts w:asciiTheme="minorHAnsi" w:hAnsiTheme="minorHAnsi"/>
          </w:rPr>
          <w:t xml:space="preserve"> the </w:t>
        </w:r>
      </w:ins>
      <w:ins w:id="55" w:author="Anna Sivachenko" w:date="2015-02-02T19:05:00Z">
        <w:r w:rsidR="00F41145">
          <w:rPr>
            <w:rFonts w:asciiTheme="minorHAnsi" w:hAnsiTheme="minorHAnsi"/>
          </w:rPr>
          <w:t xml:space="preserve">two </w:t>
        </w:r>
        <w:r w:rsidR="00FB2F8E">
          <w:rPr>
            <w:rFonts w:asciiTheme="minorHAnsi" w:hAnsiTheme="minorHAnsi"/>
          </w:rPr>
          <w:t>types of brachial plexus injury</w:t>
        </w:r>
        <w:r w:rsidR="00F41145">
          <w:rPr>
            <w:rFonts w:asciiTheme="minorHAnsi" w:hAnsiTheme="minorHAnsi"/>
          </w:rPr>
          <w:t xml:space="preserve">, </w:t>
        </w:r>
      </w:ins>
      <w:proofErr w:type="spellStart"/>
      <w:ins w:id="56" w:author="Anna Sivachenko" w:date="2015-02-02T19:06:00Z">
        <w:r w:rsidR="00F41145">
          <w:rPr>
            <w:rFonts w:asciiTheme="minorHAnsi" w:hAnsiTheme="minorHAnsi"/>
          </w:rPr>
          <w:t>Erb</w:t>
        </w:r>
      </w:ins>
      <w:ins w:id="57" w:author="Anna Sivachenko" w:date="2015-02-02T19:07:00Z">
        <w:r w:rsidR="00F41145">
          <w:rPr>
            <w:rFonts w:asciiTheme="minorHAnsi" w:hAnsiTheme="minorHAnsi"/>
          </w:rPr>
          <w:t>’s</w:t>
        </w:r>
        <w:proofErr w:type="spellEnd"/>
        <w:r w:rsidR="00F41145">
          <w:rPr>
            <w:rFonts w:asciiTheme="minorHAnsi" w:hAnsiTheme="minorHAnsi"/>
          </w:rPr>
          <w:t xml:space="preserve"> palsy and </w:t>
        </w:r>
        <w:proofErr w:type="spellStart"/>
        <w:r w:rsidR="00F41145">
          <w:rPr>
            <w:rFonts w:asciiTheme="minorHAnsi" w:hAnsiTheme="minorHAnsi"/>
          </w:rPr>
          <w:t>Klumpke’s</w:t>
        </w:r>
        <w:proofErr w:type="spellEnd"/>
        <w:r w:rsidR="00F41145">
          <w:rPr>
            <w:rFonts w:asciiTheme="minorHAnsi" w:hAnsiTheme="minorHAnsi"/>
          </w:rPr>
          <w:t xml:space="preserve"> palsy.</w:t>
        </w:r>
      </w:ins>
      <w:bookmarkStart w:id="58" w:name="_GoBack"/>
      <w:bookmarkEnd w:id="58"/>
    </w:p>
    <w:sectPr w:rsidR="002D5A44" w:rsidRPr="00FE7AD1"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2-02T19:12:00Z" w:initials="AS">
    <w:p w14:paraId="2CF631E0" w14:textId="7793796E" w:rsidR="00561EDC" w:rsidRDefault="00561EDC">
      <w:pPr>
        <w:pStyle w:val="CommentText"/>
      </w:pPr>
      <w:r>
        <w:rPr>
          <w:rStyle w:val="CommentReference"/>
        </w:rPr>
        <w:annotationRef/>
      </w:r>
      <w:r>
        <w:t xml:space="preserve"> I think their rational to follow this particular sequence is that this is how it appears in the textbooks and is never grouped by state</w:t>
      </w:r>
      <w:r w:rsidR="009E2A55">
        <w:t>.</w:t>
      </w:r>
      <w:r>
        <w:t xml:space="preserve"> I think one way to go about it is to move this statement to the conclusion. </w:t>
      </w:r>
    </w:p>
  </w:comment>
  <w:comment w:id="1" w:author="Dennis McGonagle" w:date="2015-02-02T19:12:00Z" w:initials="DM">
    <w:p w14:paraId="5521769E" w14:textId="07901455" w:rsidR="009E2A55" w:rsidRDefault="009E2A55">
      <w:pPr>
        <w:pStyle w:val="CommentText"/>
      </w:pPr>
      <w:r>
        <w:rPr>
          <w:rStyle w:val="CommentReference"/>
        </w:rPr>
        <w:annotationRef/>
      </w:r>
      <w:r>
        <w:t xml:space="preserve">Aaron/production- I asked Anna about grouping the procedures by infant state (quiet, active, </w:t>
      </w:r>
      <w:proofErr w:type="spellStart"/>
      <w:r>
        <w:t>etc</w:t>
      </w:r>
      <w:proofErr w:type="spellEnd"/>
      <w:r>
        <w:t xml:space="preserve">) as you had asked with the Pediatric Exam 1 manuscript. See her response above. Let us know how you’d like to proceed. </w:t>
      </w:r>
    </w:p>
  </w:comment>
  <w:comment w:id="20" w:author="Anna Sivachenko" w:date="2015-02-02T19:12:00Z" w:initials="AS">
    <w:p w14:paraId="2BE3C223" w14:textId="241EA0CE" w:rsidR="003A48C8" w:rsidRDefault="003A48C8">
      <w:pPr>
        <w:pStyle w:val="CommentText"/>
      </w:pPr>
      <w:r>
        <w:rPr>
          <w:rStyle w:val="CommentReference"/>
        </w:rPr>
        <w:annotationRef/>
      </w:r>
      <w:proofErr w:type="spellStart"/>
      <w:r>
        <w:t>Dr</w:t>
      </w:r>
      <w:proofErr w:type="spellEnd"/>
      <w:r>
        <w:t xml:space="preserve"> Doherty made a few suggestions for drawings to illustrate physical signs characteristic to </w:t>
      </w:r>
      <w:proofErr w:type="spellStart"/>
      <w:r>
        <w:t>Erb’s</w:t>
      </w:r>
      <w:proofErr w:type="spellEnd"/>
      <w:r>
        <w:t xml:space="preserve"> palsy and </w:t>
      </w:r>
      <w:proofErr w:type="spellStart"/>
      <w:r>
        <w:t>Klum</w:t>
      </w:r>
      <w:r w:rsidR="00D52C7A">
        <w:t>p</w:t>
      </w:r>
      <w:r>
        <w:t>ke’s</w:t>
      </w:r>
      <w:proofErr w:type="spellEnd"/>
      <w:r>
        <w:t xml:space="preserve"> palsy.</w:t>
      </w:r>
      <w:r w:rsidR="001B7FF0">
        <w:t xml:space="preserve"> Images are a</w:t>
      </w:r>
      <w:r>
        <w:t xml:space="preserve">ttached for your consideration. </w:t>
      </w:r>
    </w:p>
    <w:p w14:paraId="0400B905" w14:textId="32B7B664" w:rsidR="00D52C7A" w:rsidRDefault="00D52C7A">
      <w:pPr>
        <w:pStyle w:val="CommentText"/>
      </w:pPr>
    </w:p>
  </w:comment>
  <w:comment w:id="47" w:author="Anna Sivachenko" w:date="2015-02-02T19:12:00Z" w:initials="AS">
    <w:p w14:paraId="7E992544" w14:textId="7EC7DE12" w:rsidR="00A9008E" w:rsidRDefault="00A9008E">
      <w:pPr>
        <w:pStyle w:val="CommentText"/>
      </w:pPr>
      <w:r>
        <w:rPr>
          <w:rStyle w:val="CommentReference"/>
        </w:rPr>
        <w:annotationRef/>
      </w:r>
      <w:r>
        <w:t xml:space="preserve">An original image but </w:t>
      </w:r>
      <w:r w:rsidR="00656663">
        <w:t xml:space="preserve">should be re-drawn </w:t>
      </w:r>
    </w:p>
  </w:comment>
  <w:comment w:id="48" w:author="Anna Sivachenko" w:date="2015-02-02T19:12:00Z" w:initials="AS">
    <w:p w14:paraId="6B4CF9AA" w14:textId="1154CB5A" w:rsidR="00A9008E" w:rsidRDefault="00A9008E">
      <w:pPr>
        <w:pStyle w:val="CommentText"/>
      </w:pPr>
      <w:r>
        <w:rPr>
          <w:rStyle w:val="CommentReference"/>
        </w:rPr>
        <w:annotationRef/>
      </w:r>
      <w:r>
        <w:t xml:space="preserve">An original image but </w:t>
      </w:r>
      <w:r w:rsidR="00656663">
        <w:t>sh</w:t>
      </w:r>
      <w:r>
        <w:t xml:space="preserve">ould be re-drawn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F631E0" w15:done="0"/>
  <w15:commentEx w15:paraId="5521769E" w15:paraIdParent="2CF631E0" w15:done="0"/>
  <w15:commentEx w15:paraId="0400B905" w15:done="0"/>
  <w15:commentEx w15:paraId="7E992544" w15:done="0"/>
  <w15:commentEx w15:paraId="6B4CF9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A4619" w14:textId="77777777" w:rsidR="00B45728" w:rsidRDefault="00B45728" w:rsidP="00646674">
      <w:pPr>
        <w:spacing w:after="0"/>
      </w:pPr>
      <w:r>
        <w:separator/>
      </w:r>
    </w:p>
  </w:endnote>
  <w:endnote w:type="continuationSeparator" w:id="0">
    <w:p w14:paraId="31C25F6C" w14:textId="77777777" w:rsidR="00B45728" w:rsidRDefault="00B45728" w:rsidP="006466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7FE45" w14:textId="77777777" w:rsidR="00B45728" w:rsidRDefault="00B45728" w:rsidP="00646674">
      <w:pPr>
        <w:spacing w:after="0"/>
      </w:pPr>
      <w:r>
        <w:separator/>
      </w:r>
    </w:p>
  </w:footnote>
  <w:footnote w:type="continuationSeparator" w:id="0">
    <w:p w14:paraId="7AF5791F" w14:textId="77777777" w:rsidR="00B45728" w:rsidRDefault="00B45728" w:rsidP="0064667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592854"/>
      <w:docPartObj>
        <w:docPartGallery w:val="Page Numbers (Top of Page)"/>
        <w:docPartUnique/>
      </w:docPartObj>
    </w:sdtPr>
    <w:sdtEndPr>
      <w:rPr>
        <w:noProof/>
      </w:rPr>
    </w:sdtEndPr>
    <w:sdtContent>
      <w:p w14:paraId="45A79906" w14:textId="0C327CD6" w:rsidR="00FB2F8E" w:rsidRDefault="00FB2F8E">
        <w:pPr>
          <w:pStyle w:val="Header"/>
          <w:jc w:val="right"/>
        </w:pPr>
        <w:r>
          <w:fldChar w:fldCharType="begin"/>
        </w:r>
        <w:r>
          <w:instrText xml:space="preserve"> PAGE   \* MERGEFORMAT </w:instrText>
        </w:r>
        <w:r>
          <w:fldChar w:fldCharType="separate"/>
        </w:r>
        <w:r w:rsidR="009F0056">
          <w:rPr>
            <w:noProof/>
          </w:rPr>
          <w:t>6</w:t>
        </w:r>
        <w:r>
          <w:rPr>
            <w:noProof/>
          </w:rPr>
          <w:fldChar w:fldCharType="end"/>
        </w:r>
      </w:p>
    </w:sdtContent>
  </w:sdt>
  <w:p w14:paraId="35E2760F" w14:textId="77777777" w:rsidR="00B501AE" w:rsidRDefault="00B501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9F36603"/>
    <w:multiLevelType w:val="hybridMultilevel"/>
    <w:tmpl w:val="991C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23507"/>
    <w:multiLevelType w:val="hybridMultilevel"/>
    <w:tmpl w:val="37262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B2551D"/>
    <w:multiLevelType w:val="hybridMultilevel"/>
    <w:tmpl w:val="AF0E57B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EE5934"/>
    <w:multiLevelType w:val="hybridMultilevel"/>
    <w:tmpl w:val="E0F4A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2957CA"/>
    <w:multiLevelType w:val="hybridMultilevel"/>
    <w:tmpl w:val="6E1A55E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A0DC8"/>
    <w:multiLevelType w:val="hybridMultilevel"/>
    <w:tmpl w:val="FA4824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D3BF6"/>
    <w:multiLevelType w:val="hybridMultilevel"/>
    <w:tmpl w:val="3AF2D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52228C"/>
    <w:multiLevelType w:val="hybridMultilevel"/>
    <w:tmpl w:val="684A7A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D66CBD"/>
    <w:multiLevelType w:val="hybridMultilevel"/>
    <w:tmpl w:val="9F78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836F24"/>
    <w:multiLevelType w:val="hybridMultilevel"/>
    <w:tmpl w:val="12FA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160AFB"/>
    <w:multiLevelType w:val="hybridMultilevel"/>
    <w:tmpl w:val="CF6E3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8E01D7"/>
    <w:multiLevelType w:val="hybridMultilevel"/>
    <w:tmpl w:val="8156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185371"/>
    <w:multiLevelType w:val="hybridMultilevel"/>
    <w:tmpl w:val="5328B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FF6079"/>
    <w:multiLevelType w:val="hybridMultilevel"/>
    <w:tmpl w:val="BB02B148"/>
    <w:lvl w:ilvl="0" w:tplc="D956718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945DB"/>
    <w:multiLevelType w:val="multilevel"/>
    <w:tmpl w:val="C452F5D4"/>
    <w:lvl w:ilvl="0">
      <w:start w:val="5"/>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1865F71"/>
    <w:multiLevelType w:val="hybridMultilevel"/>
    <w:tmpl w:val="1C3C839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0901EE"/>
    <w:multiLevelType w:val="hybridMultilevel"/>
    <w:tmpl w:val="32E85A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2"/>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1"/>
  </w:num>
  <w:num w:numId="7">
    <w:abstractNumId w:val="4"/>
  </w:num>
  <w:num w:numId="8">
    <w:abstractNumId w:val="9"/>
  </w:num>
  <w:num w:numId="9">
    <w:abstractNumId w:val="11"/>
  </w:num>
  <w:num w:numId="10">
    <w:abstractNumId w:val="15"/>
  </w:num>
  <w:num w:numId="11">
    <w:abstractNumId w:val="8"/>
  </w:num>
  <w:num w:numId="12">
    <w:abstractNumId w:val="17"/>
  </w:num>
  <w:num w:numId="13">
    <w:abstractNumId w:val="7"/>
  </w:num>
  <w:num w:numId="14">
    <w:abstractNumId w:val="16"/>
  </w:num>
  <w:num w:numId="15">
    <w:abstractNumId w:val="3"/>
  </w:num>
  <w:num w:numId="16">
    <w:abstractNumId w:val="5"/>
  </w:num>
  <w:num w:numId="17">
    <w:abstractNumId w:val="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Dennis McGonagle">
    <w15:presenceInfo w15:providerId="None" w15:userId="Dennis McGonagle"/>
  </w15:person>
  <w15:person w15:author="Darwin">
    <w15:presenceInfo w15:providerId="None" w15:userId="Darwin"/>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52D3"/>
    <w:rsid w:val="000406FE"/>
    <w:rsid w:val="00042224"/>
    <w:rsid w:val="00056DC9"/>
    <w:rsid w:val="000728AE"/>
    <w:rsid w:val="00074CBA"/>
    <w:rsid w:val="00076007"/>
    <w:rsid w:val="000829C4"/>
    <w:rsid w:val="00093F4F"/>
    <w:rsid w:val="000A258D"/>
    <w:rsid w:val="000C273F"/>
    <w:rsid w:val="000C68FC"/>
    <w:rsid w:val="000D20B5"/>
    <w:rsid w:val="000D636D"/>
    <w:rsid w:val="000D68FE"/>
    <w:rsid w:val="000E1B0B"/>
    <w:rsid w:val="000F2CC3"/>
    <w:rsid w:val="00115213"/>
    <w:rsid w:val="00115C88"/>
    <w:rsid w:val="0012164A"/>
    <w:rsid w:val="00122595"/>
    <w:rsid w:val="00132615"/>
    <w:rsid w:val="00133F5B"/>
    <w:rsid w:val="00146413"/>
    <w:rsid w:val="001534C3"/>
    <w:rsid w:val="00153AED"/>
    <w:rsid w:val="0017055A"/>
    <w:rsid w:val="00177D3B"/>
    <w:rsid w:val="00185794"/>
    <w:rsid w:val="0018647A"/>
    <w:rsid w:val="00193826"/>
    <w:rsid w:val="00193CC1"/>
    <w:rsid w:val="001A6166"/>
    <w:rsid w:val="001B24FC"/>
    <w:rsid w:val="001B7FF0"/>
    <w:rsid w:val="001E0DB5"/>
    <w:rsid w:val="001F0A9C"/>
    <w:rsid w:val="001F253C"/>
    <w:rsid w:val="001F4CE8"/>
    <w:rsid w:val="00201001"/>
    <w:rsid w:val="002121B7"/>
    <w:rsid w:val="00220428"/>
    <w:rsid w:val="002343DD"/>
    <w:rsid w:val="00235F32"/>
    <w:rsid w:val="00243BD7"/>
    <w:rsid w:val="00245338"/>
    <w:rsid w:val="00256BE6"/>
    <w:rsid w:val="00282C9D"/>
    <w:rsid w:val="002967E4"/>
    <w:rsid w:val="00297036"/>
    <w:rsid w:val="002B6C00"/>
    <w:rsid w:val="002C31A6"/>
    <w:rsid w:val="002C7170"/>
    <w:rsid w:val="002D1EC5"/>
    <w:rsid w:val="002D309C"/>
    <w:rsid w:val="002D5A44"/>
    <w:rsid w:val="002F4511"/>
    <w:rsid w:val="003042AC"/>
    <w:rsid w:val="0031129A"/>
    <w:rsid w:val="00316E7E"/>
    <w:rsid w:val="0032016A"/>
    <w:rsid w:val="00322595"/>
    <w:rsid w:val="00323764"/>
    <w:rsid w:val="0033643F"/>
    <w:rsid w:val="00337F03"/>
    <w:rsid w:val="00344725"/>
    <w:rsid w:val="0035176A"/>
    <w:rsid w:val="003556AC"/>
    <w:rsid w:val="00355C07"/>
    <w:rsid w:val="0036330D"/>
    <w:rsid w:val="00374DF2"/>
    <w:rsid w:val="0038519E"/>
    <w:rsid w:val="00392BF9"/>
    <w:rsid w:val="00394366"/>
    <w:rsid w:val="003A1AFE"/>
    <w:rsid w:val="003A2941"/>
    <w:rsid w:val="003A48C8"/>
    <w:rsid w:val="003A753A"/>
    <w:rsid w:val="003B0DCA"/>
    <w:rsid w:val="003D600E"/>
    <w:rsid w:val="003E7810"/>
    <w:rsid w:val="003F3257"/>
    <w:rsid w:val="00400C50"/>
    <w:rsid w:val="00402F2F"/>
    <w:rsid w:val="0040462F"/>
    <w:rsid w:val="00422625"/>
    <w:rsid w:val="00427414"/>
    <w:rsid w:val="00432F6B"/>
    <w:rsid w:val="0043400C"/>
    <w:rsid w:val="00440F54"/>
    <w:rsid w:val="0044234F"/>
    <w:rsid w:val="004473E0"/>
    <w:rsid w:val="00460EF6"/>
    <w:rsid w:val="0046625E"/>
    <w:rsid w:val="0047532A"/>
    <w:rsid w:val="0050048C"/>
    <w:rsid w:val="00501567"/>
    <w:rsid w:val="00502E56"/>
    <w:rsid w:val="00505406"/>
    <w:rsid w:val="00507AB5"/>
    <w:rsid w:val="00536D8A"/>
    <w:rsid w:val="00540B1F"/>
    <w:rsid w:val="00553209"/>
    <w:rsid w:val="005533E8"/>
    <w:rsid w:val="005537B0"/>
    <w:rsid w:val="005607CE"/>
    <w:rsid w:val="00561EDC"/>
    <w:rsid w:val="00565B5E"/>
    <w:rsid w:val="005677DD"/>
    <w:rsid w:val="0057383A"/>
    <w:rsid w:val="0058305F"/>
    <w:rsid w:val="005900E3"/>
    <w:rsid w:val="005A0E74"/>
    <w:rsid w:val="005A28B5"/>
    <w:rsid w:val="005A738D"/>
    <w:rsid w:val="005C2E6B"/>
    <w:rsid w:val="005C4322"/>
    <w:rsid w:val="005C553A"/>
    <w:rsid w:val="005D3336"/>
    <w:rsid w:val="005F2A7B"/>
    <w:rsid w:val="00602540"/>
    <w:rsid w:val="00612C60"/>
    <w:rsid w:val="00621E11"/>
    <w:rsid w:val="0062227D"/>
    <w:rsid w:val="00625085"/>
    <w:rsid w:val="006259A7"/>
    <w:rsid w:val="0063196E"/>
    <w:rsid w:val="00640531"/>
    <w:rsid w:val="00641146"/>
    <w:rsid w:val="006428F5"/>
    <w:rsid w:val="00645AB7"/>
    <w:rsid w:val="00645B41"/>
    <w:rsid w:val="00646674"/>
    <w:rsid w:val="00647600"/>
    <w:rsid w:val="00656663"/>
    <w:rsid w:val="006566D2"/>
    <w:rsid w:val="00661D1D"/>
    <w:rsid w:val="00663D5F"/>
    <w:rsid w:val="00673572"/>
    <w:rsid w:val="00673E81"/>
    <w:rsid w:val="00694BBE"/>
    <w:rsid w:val="006960F5"/>
    <w:rsid w:val="006A1C11"/>
    <w:rsid w:val="006A67BB"/>
    <w:rsid w:val="006A7802"/>
    <w:rsid w:val="006B053B"/>
    <w:rsid w:val="006B3414"/>
    <w:rsid w:val="006B38CD"/>
    <w:rsid w:val="006C0DFA"/>
    <w:rsid w:val="006C4719"/>
    <w:rsid w:val="006D747A"/>
    <w:rsid w:val="006E4E21"/>
    <w:rsid w:val="006E6690"/>
    <w:rsid w:val="00703B4B"/>
    <w:rsid w:val="00712DA5"/>
    <w:rsid w:val="007211BA"/>
    <w:rsid w:val="007340F5"/>
    <w:rsid w:val="007457D7"/>
    <w:rsid w:val="00747DAC"/>
    <w:rsid w:val="0075125A"/>
    <w:rsid w:val="00777680"/>
    <w:rsid w:val="0078337D"/>
    <w:rsid w:val="007A213F"/>
    <w:rsid w:val="007A4231"/>
    <w:rsid w:val="007A4951"/>
    <w:rsid w:val="007A4AA2"/>
    <w:rsid w:val="007A5F4F"/>
    <w:rsid w:val="007B4C3E"/>
    <w:rsid w:val="007B5F50"/>
    <w:rsid w:val="007B6863"/>
    <w:rsid w:val="007D6AD7"/>
    <w:rsid w:val="007F42D2"/>
    <w:rsid w:val="007F7744"/>
    <w:rsid w:val="008016BF"/>
    <w:rsid w:val="00805446"/>
    <w:rsid w:val="00813EC5"/>
    <w:rsid w:val="00823BA1"/>
    <w:rsid w:val="00827142"/>
    <w:rsid w:val="0083508E"/>
    <w:rsid w:val="00855496"/>
    <w:rsid w:val="00855EEF"/>
    <w:rsid w:val="00856341"/>
    <w:rsid w:val="00857177"/>
    <w:rsid w:val="008744A3"/>
    <w:rsid w:val="00876DB1"/>
    <w:rsid w:val="00883F31"/>
    <w:rsid w:val="00884CF6"/>
    <w:rsid w:val="00887241"/>
    <w:rsid w:val="00892F0A"/>
    <w:rsid w:val="008B3116"/>
    <w:rsid w:val="008C3074"/>
    <w:rsid w:val="008C5D7D"/>
    <w:rsid w:val="008D0761"/>
    <w:rsid w:val="008E1519"/>
    <w:rsid w:val="008E658D"/>
    <w:rsid w:val="008F52ED"/>
    <w:rsid w:val="008F5A61"/>
    <w:rsid w:val="008F764F"/>
    <w:rsid w:val="00933666"/>
    <w:rsid w:val="00933AD2"/>
    <w:rsid w:val="0096183D"/>
    <w:rsid w:val="00962834"/>
    <w:rsid w:val="009A1F65"/>
    <w:rsid w:val="009A7D15"/>
    <w:rsid w:val="009B2B7B"/>
    <w:rsid w:val="009B5CD1"/>
    <w:rsid w:val="009C3AD6"/>
    <w:rsid w:val="009E2A55"/>
    <w:rsid w:val="009E5FA4"/>
    <w:rsid w:val="009E692A"/>
    <w:rsid w:val="009F0056"/>
    <w:rsid w:val="009F17DF"/>
    <w:rsid w:val="00A04DA8"/>
    <w:rsid w:val="00A227B8"/>
    <w:rsid w:val="00A306E8"/>
    <w:rsid w:val="00A36CFD"/>
    <w:rsid w:val="00A4451A"/>
    <w:rsid w:val="00A446F7"/>
    <w:rsid w:val="00A47532"/>
    <w:rsid w:val="00A5485A"/>
    <w:rsid w:val="00A55D2F"/>
    <w:rsid w:val="00A57417"/>
    <w:rsid w:val="00A614A1"/>
    <w:rsid w:val="00A665F6"/>
    <w:rsid w:val="00A72D2F"/>
    <w:rsid w:val="00A7744E"/>
    <w:rsid w:val="00A84FAB"/>
    <w:rsid w:val="00A85601"/>
    <w:rsid w:val="00A9008E"/>
    <w:rsid w:val="00A944CA"/>
    <w:rsid w:val="00AB6FAD"/>
    <w:rsid w:val="00AC384D"/>
    <w:rsid w:val="00AE0FB9"/>
    <w:rsid w:val="00AE40E0"/>
    <w:rsid w:val="00AE4764"/>
    <w:rsid w:val="00B03FBE"/>
    <w:rsid w:val="00B15FAA"/>
    <w:rsid w:val="00B45728"/>
    <w:rsid w:val="00B466B3"/>
    <w:rsid w:val="00B501AE"/>
    <w:rsid w:val="00B51A48"/>
    <w:rsid w:val="00B669B7"/>
    <w:rsid w:val="00B678EC"/>
    <w:rsid w:val="00B7750D"/>
    <w:rsid w:val="00B93FEF"/>
    <w:rsid w:val="00B96459"/>
    <w:rsid w:val="00B97B03"/>
    <w:rsid w:val="00BA185B"/>
    <w:rsid w:val="00BA40C8"/>
    <w:rsid w:val="00BA54A8"/>
    <w:rsid w:val="00BB2B32"/>
    <w:rsid w:val="00BC2E6F"/>
    <w:rsid w:val="00BE018E"/>
    <w:rsid w:val="00C00A4A"/>
    <w:rsid w:val="00C02F97"/>
    <w:rsid w:val="00C035BF"/>
    <w:rsid w:val="00C115A4"/>
    <w:rsid w:val="00C11EF5"/>
    <w:rsid w:val="00C12A14"/>
    <w:rsid w:val="00C15C0D"/>
    <w:rsid w:val="00C4019A"/>
    <w:rsid w:val="00C4328D"/>
    <w:rsid w:val="00C43870"/>
    <w:rsid w:val="00C45C31"/>
    <w:rsid w:val="00C83F96"/>
    <w:rsid w:val="00C905FC"/>
    <w:rsid w:val="00C92174"/>
    <w:rsid w:val="00C962DE"/>
    <w:rsid w:val="00CD405B"/>
    <w:rsid w:val="00CD68B4"/>
    <w:rsid w:val="00CE273B"/>
    <w:rsid w:val="00CE27BC"/>
    <w:rsid w:val="00CF70FE"/>
    <w:rsid w:val="00D0280B"/>
    <w:rsid w:val="00D10B43"/>
    <w:rsid w:val="00D21A5F"/>
    <w:rsid w:val="00D309D0"/>
    <w:rsid w:val="00D36D20"/>
    <w:rsid w:val="00D45701"/>
    <w:rsid w:val="00D47CEA"/>
    <w:rsid w:val="00D52C7A"/>
    <w:rsid w:val="00D605FB"/>
    <w:rsid w:val="00D651EA"/>
    <w:rsid w:val="00D65922"/>
    <w:rsid w:val="00D70B0A"/>
    <w:rsid w:val="00D91B96"/>
    <w:rsid w:val="00D92A3F"/>
    <w:rsid w:val="00D97ED9"/>
    <w:rsid w:val="00DB21DD"/>
    <w:rsid w:val="00DB3F88"/>
    <w:rsid w:val="00DD2A7C"/>
    <w:rsid w:val="00E04054"/>
    <w:rsid w:val="00E15D0D"/>
    <w:rsid w:val="00E31942"/>
    <w:rsid w:val="00E3700C"/>
    <w:rsid w:val="00E435DB"/>
    <w:rsid w:val="00E76B37"/>
    <w:rsid w:val="00E93634"/>
    <w:rsid w:val="00EB0580"/>
    <w:rsid w:val="00EB14EB"/>
    <w:rsid w:val="00EC1946"/>
    <w:rsid w:val="00EC77C2"/>
    <w:rsid w:val="00EC7F4F"/>
    <w:rsid w:val="00ED7C11"/>
    <w:rsid w:val="00EE5EC9"/>
    <w:rsid w:val="00F00B2F"/>
    <w:rsid w:val="00F02DBB"/>
    <w:rsid w:val="00F034A4"/>
    <w:rsid w:val="00F072FD"/>
    <w:rsid w:val="00F11722"/>
    <w:rsid w:val="00F15B80"/>
    <w:rsid w:val="00F26C6B"/>
    <w:rsid w:val="00F40F8B"/>
    <w:rsid w:val="00F41145"/>
    <w:rsid w:val="00F42B4D"/>
    <w:rsid w:val="00F43E1D"/>
    <w:rsid w:val="00F50D44"/>
    <w:rsid w:val="00F65A87"/>
    <w:rsid w:val="00F773C0"/>
    <w:rsid w:val="00F80917"/>
    <w:rsid w:val="00F85A94"/>
    <w:rsid w:val="00F86320"/>
    <w:rsid w:val="00F87CC8"/>
    <w:rsid w:val="00F87F20"/>
    <w:rsid w:val="00F947F9"/>
    <w:rsid w:val="00FA0952"/>
    <w:rsid w:val="00FB2F8E"/>
    <w:rsid w:val="00FB4794"/>
    <w:rsid w:val="00FB6DF4"/>
    <w:rsid w:val="00FC5FE8"/>
    <w:rsid w:val="00FD1FA9"/>
    <w:rsid w:val="00FD7E09"/>
    <w:rsid w:val="00FE231B"/>
    <w:rsid w:val="00FE7AD1"/>
    <w:rsid w:val="00FF02F8"/>
    <w:rsid w:val="00FF6B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B1A73D"/>
  <w15:docId w15:val="{A79BDFCF-5A0E-45AD-86C8-D5A866D9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7D6AD7"/>
    <w:rPr>
      <w:rFonts w:cs="Times New Roman"/>
      <w:sz w:val="16"/>
      <w:szCs w:val="16"/>
    </w:rPr>
  </w:style>
  <w:style w:type="paragraph" w:styleId="CommentText">
    <w:name w:val="annotation text"/>
    <w:basedOn w:val="Normal"/>
    <w:link w:val="CommentTextChar"/>
    <w:uiPriority w:val="99"/>
    <w:semiHidden/>
    <w:rsid w:val="007D6AD7"/>
    <w:rPr>
      <w:sz w:val="20"/>
      <w:szCs w:val="20"/>
    </w:rPr>
  </w:style>
  <w:style w:type="character" w:customStyle="1" w:styleId="CommentTextChar">
    <w:name w:val="Comment Text Char"/>
    <w:basedOn w:val="DefaultParagraphFont"/>
    <w:link w:val="CommentText"/>
    <w:uiPriority w:val="99"/>
    <w:semiHidden/>
    <w:locked/>
    <w:rsid w:val="007D6AD7"/>
    <w:rPr>
      <w:rFonts w:cs="Times New Roman"/>
      <w:sz w:val="20"/>
      <w:szCs w:val="20"/>
    </w:rPr>
  </w:style>
  <w:style w:type="paragraph" w:styleId="BalloonText">
    <w:name w:val="Balloon Text"/>
    <w:basedOn w:val="Normal"/>
    <w:link w:val="BalloonTextChar"/>
    <w:uiPriority w:val="99"/>
    <w:semiHidden/>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D6AD7"/>
    <w:rPr>
      <w:rFonts w:ascii="Segoe UI" w:hAnsi="Segoe UI" w:cs="Segoe UI"/>
      <w:sz w:val="18"/>
      <w:szCs w:val="18"/>
    </w:rPr>
  </w:style>
  <w:style w:type="paragraph" w:styleId="ListParagraph">
    <w:name w:val="List Paragraph"/>
    <w:basedOn w:val="Normal"/>
    <w:uiPriority w:val="99"/>
    <w:qFormat/>
    <w:rsid w:val="0043400C"/>
    <w:pPr>
      <w:ind w:left="720"/>
      <w:contextualSpacing/>
    </w:pPr>
  </w:style>
  <w:style w:type="paragraph" w:styleId="NormalWeb">
    <w:name w:val="Normal (Web)"/>
    <w:basedOn w:val="Normal"/>
    <w:uiPriority w:val="99"/>
    <w:rsid w:val="00A614A1"/>
    <w:pPr>
      <w:spacing w:before="100" w:beforeAutospacing="1" w:after="100" w:afterAutospacing="1"/>
    </w:pPr>
    <w:rPr>
      <w:rFonts w:ascii="Times New Roman" w:eastAsia="Times New Roman" w:hAnsi="Times New Roman"/>
    </w:rPr>
  </w:style>
  <w:style w:type="paragraph" w:styleId="PlainText">
    <w:name w:val="Plain Text"/>
    <w:basedOn w:val="Normal"/>
    <w:link w:val="PlainTextChar1"/>
    <w:uiPriority w:val="99"/>
    <w:rsid w:val="009C3AD6"/>
    <w:pPr>
      <w:spacing w:after="0"/>
    </w:pPr>
    <w:rPr>
      <w:rFonts w:ascii="Courier New" w:hAnsi="Courier New"/>
      <w:sz w:val="20"/>
      <w:szCs w:val="20"/>
    </w:rPr>
  </w:style>
  <w:style w:type="character" w:customStyle="1" w:styleId="PlainTextChar">
    <w:name w:val="Plain Text Char"/>
    <w:basedOn w:val="DefaultParagraphFont"/>
    <w:uiPriority w:val="99"/>
    <w:semiHidden/>
    <w:locked/>
    <w:rsid w:val="009C3AD6"/>
    <w:rPr>
      <w:rFonts w:ascii="Courier" w:hAnsi="Courier" w:cs="Times New Roman"/>
      <w:sz w:val="21"/>
      <w:szCs w:val="21"/>
    </w:rPr>
  </w:style>
  <w:style w:type="character" w:customStyle="1" w:styleId="PlainTextChar1">
    <w:name w:val="Plain Text Char1"/>
    <w:link w:val="PlainText"/>
    <w:uiPriority w:val="99"/>
    <w:locked/>
    <w:rsid w:val="009C3AD6"/>
    <w:rPr>
      <w:rFonts w:ascii="Courier New" w:hAnsi="Courier New"/>
      <w:sz w:val="20"/>
    </w:rPr>
  </w:style>
  <w:style w:type="paragraph" w:styleId="CommentSubject">
    <w:name w:val="annotation subject"/>
    <w:basedOn w:val="CommentText"/>
    <w:next w:val="CommentText"/>
    <w:link w:val="CommentSubjectChar"/>
    <w:uiPriority w:val="99"/>
    <w:semiHidden/>
    <w:rsid w:val="009C3AD6"/>
    <w:rPr>
      <w:b/>
      <w:bCs/>
    </w:rPr>
  </w:style>
  <w:style w:type="character" w:customStyle="1" w:styleId="CommentSubjectChar">
    <w:name w:val="Comment Subject Char"/>
    <w:basedOn w:val="CommentTextChar"/>
    <w:link w:val="CommentSubject"/>
    <w:uiPriority w:val="99"/>
    <w:semiHidden/>
    <w:locked/>
    <w:rsid w:val="009C3AD6"/>
    <w:rPr>
      <w:rFonts w:cs="Times New Roman"/>
      <w:b/>
      <w:bCs/>
      <w:sz w:val="20"/>
      <w:szCs w:val="20"/>
    </w:rPr>
  </w:style>
  <w:style w:type="character" w:styleId="Hyperlink">
    <w:name w:val="Hyperlink"/>
    <w:basedOn w:val="DefaultParagraphFont"/>
    <w:uiPriority w:val="99"/>
    <w:rsid w:val="004473E0"/>
    <w:rPr>
      <w:rFonts w:cs="Times New Roman"/>
      <w:color w:val="0563C1"/>
      <w:u w:val="single"/>
    </w:rPr>
  </w:style>
  <w:style w:type="character" w:customStyle="1" w:styleId="italic1">
    <w:name w:val="italic1"/>
    <w:basedOn w:val="DefaultParagraphFont"/>
    <w:uiPriority w:val="99"/>
    <w:rsid w:val="00F034A4"/>
    <w:rPr>
      <w:rFonts w:cs="Times New Roman"/>
      <w:i/>
      <w:iCs/>
    </w:rPr>
  </w:style>
  <w:style w:type="character" w:styleId="Strong">
    <w:name w:val="Strong"/>
    <w:basedOn w:val="DefaultParagraphFont"/>
    <w:uiPriority w:val="99"/>
    <w:qFormat/>
    <w:rsid w:val="00A5485A"/>
    <w:rPr>
      <w:rFonts w:cs="Times New Roman"/>
      <w:b/>
      <w:bCs/>
    </w:rPr>
  </w:style>
  <w:style w:type="paragraph" w:customStyle="1" w:styleId="Default">
    <w:name w:val="Default"/>
    <w:rsid w:val="00ED7C11"/>
    <w:pPr>
      <w:autoSpaceDE w:val="0"/>
      <w:autoSpaceDN w:val="0"/>
      <w:adjustRightInd w:val="0"/>
    </w:pPr>
    <w:rPr>
      <w:rFonts w:ascii="Times New Roman PS" w:hAnsi="Times New Roman PS" w:cs="Times New Roman PS"/>
      <w:color w:val="000000"/>
      <w:sz w:val="24"/>
      <w:szCs w:val="24"/>
    </w:rPr>
  </w:style>
  <w:style w:type="paragraph" w:styleId="Header">
    <w:name w:val="header"/>
    <w:basedOn w:val="Normal"/>
    <w:link w:val="HeaderChar"/>
    <w:uiPriority w:val="99"/>
    <w:unhideWhenUsed/>
    <w:rsid w:val="00646674"/>
    <w:pPr>
      <w:tabs>
        <w:tab w:val="center" w:pos="4680"/>
        <w:tab w:val="right" w:pos="9360"/>
      </w:tabs>
    </w:pPr>
  </w:style>
  <w:style w:type="character" w:customStyle="1" w:styleId="HeaderChar">
    <w:name w:val="Header Char"/>
    <w:basedOn w:val="DefaultParagraphFont"/>
    <w:link w:val="Header"/>
    <w:uiPriority w:val="99"/>
    <w:rsid w:val="00646674"/>
    <w:rPr>
      <w:sz w:val="24"/>
      <w:szCs w:val="24"/>
    </w:rPr>
  </w:style>
  <w:style w:type="paragraph" w:styleId="Footer">
    <w:name w:val="footer"/>
    <w:basedOn w:val="Normal"/>
    <w:link w:val="FooterChar"/>
    <w:uiPriority w:val="99"/>
    <w:unhideWhenUsed/>
    <w:rsid w:val="00646674"/>
    <w:pPr>
      <w:tabs>
        <w:tab w:val="center" w:pos="4680"/>
        <w:tab w:val="right" w:pos="9360"/>
      </w:tabs>
    </w:pPr>
  </w:style>
  <w:style w:type="character" w:customStyle="1" w:styleId="FooterChar">
    <w:name w:val="Footer Char"/>
    <w:basedOn w:val="DefaultParagraphFont"/>
    <w:link w:val="Footer"/>
    <w:uiPriority w:val="99"/>
    <w:rsid w:val="006466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84583">
      <w:bodyDiv w:val="1"/>
      <w:marLeft w:val="0"/>
      <w:marRight w:val="0"/>
      <w:marTop w:val="0"/>
      <w:marBottom w:val="0"/>
      <w:divBdr>
        <w:top w:val="none" w:sz="0" w:space="0" w:color="auto"/>
        <w:left w:val="none" w:sz="0" w:space="0" w:color="auto"/>
        <w:bottom w:val="none" w:sz="0" w:space="0" w:color="auto"/>
        <w:right w:val="none" w:sz="0" w:space="0" w:color="auto"/>
      </w:divBdr>
    </w:div>
    <w:div w:id="746272556">
      <w:marLeft w:val="0"/>
      <w:marRight w:val="0"/>
      <w:marTop w:val="0"/>
      <w:marBottom w:val="0"/>
      <w:divBdr>
        <w:top w:val="none" w:sz="0" w:space="0" w:color="auto"/>
        <w:left w:val="none" w:sz="0" w:space="0" w:color="auto"/>
        <w:bottom w:val="none" w:sz="0" w:space="0" w:color="auto"/>
        <w:right w:val="none" w:sz="0" w:space="0" w:color="auto"/>
      </w:divBdr>
      <w:divsChild>
        <w:div w:id="746272459">
          <w:marLeft w:val="0"/>
          <w:marRight w:val="0"/>
          <w:marTop w:val="0"/>
          <w:marBottom w:val="0"/>
          <w:divBdr>
            <w:top w:val="none" w:sz="0" w:space="0" w:color="auto"/>
            <w:left w:val="none" w:sz="0" w:space="0" w:color="auto"/>
            <w:bottom w:val="none" w:sz="0" w:space="0" w:color="auto"/>
            <w:right w:val="none" w:sz="0" w:space="0" w:color="auto"/>
          </w:divBdr>
        </w:div>
        <w:div w:id="746272462">
          <w:marLeft w:val="0"/>
          <w:marRight w:val="0"/>
          <w:marTop w:val="0"/>
          <w:marBottom w:val="0"/>
          <w:divBdr>
            <w:top w:val="none" w:sz="0" w:space="0" w:color="auto"/>
            <w:left w:val="none" w:sz="0" w:space="0" w:color="auto"/>
            <w:bottom w:val="none" w:sz="0" w:space="0" w:color="auto"/>
            <w:right w:val="none" w:sz="0" w:space="0" w:color="auto"/>
          </w:divBdr>
        </w:div>
        <w:div w:id="746272464">
          <w:marLeft w:val="0"/>
          <w:marRight w:val="0"/>
          <w:marTop w:val="0"/>
          <w:marBottom w:val="0"/>
          <w:divBdr>
            <w:top w:val="none" w:sz="0" w:space="0" w:color="auto"/>
            <w:left w:val="none" w:sz="0" w:space="0" w:color="auto"/>
            <w:bottom w:val="none" w:sz="0" w:space="0" w:color="auto"/>
            <w:right w:val="none" w:sz="0" w:space="0" w:color="auto"/>
          </w:divBdr>
        </w:div>
        <w:div w:id="746272465">
          <w:marLeft w:val="0"/>
          <w:marRight w:val="0"/>
          <w:marTop w:val="0"/>
          <w:marBottom w:val="0"/>
          <w:divBdr>
            <w:top w:val="none" w:sz="0" w:space="0" w:color="auto"/>
            <w:left w:val="none" w:sz="0" w:space="0" w:color="auto"/>
            <w:bottom w:val="none" w:sz="0" w:space="0" w:color="auto"/>
            <w:right w:val="none" w:sz="0" w:space="0" w:color="auto"/>
          </w:divBdr>
        </w:div>
        <w:div w:id="746272466">
          <w:marLeft w:val="0"/>
          <w:marRight w:val="0"/>
          <w:marTop w:val="0"/>
          <w:marBottom w:val="0"/>
          <w:divBdr>
            <w:top w:val="none" w:sz="0" w:space="0" w:color="auto"/>
            <w:left w:val="none" w:sz="0" w:space="0" w:color="auto"/>
            <w:bottom w:val="none" w:sz="0" w:space="0" w:color="auto"/>
            <w:right w:val="none" w:sz="0" w:space="0" w:color="auto"/>
          </w:divBdr>
        </w:div>
        <w:div w:id="746272467">
          <w:marLeft w:val="0"/>
          <w:marRight w:val="0"/>
          <w:marTop w:val="0"/>
          <w:marBottom w:val="0"/>
          <w:divBdr>
            <w:top w:val="none" w:sz="0" w:space="0" w:color="auto"/>
            <w:left w:val="none" w:sz="0" w:space="0" w:color="auto"/>
            <w:bottom w:val="none" w:sz="0" w:space="0" w:color="auto"/>
            <w:right w:val="none" w:sz="0" w:space="0" w:color="auto"/>
          </w:divBdr>
        </w:div>
        <w:div w:id="746272468">
          <w:marLeft w:val="0"/>
          <w:marRight w:val="0"/>
          <w:marTop w:val="0"/>
          <w:marBottom w:val="0"/>
          <w:divBdr>
            <w:top w:val="none" w:sz="0" w:space="0" w:color="auto"/>
            <w:left w:val="none" w:sz="0" w:space="0" w:color="auto"/>
            <w:bottom w:val="none" w:sz="0" w:space="0" w:color="auto"/>
            <w:right w:val="none" w:sz="0" w:space="0" w:color="auto"/>
          </w:divBdr>
        </w:div>
        <w:div w:id="746272470">
          <w:marLeft w:val="0"/>
          <w:marRight w:val="0"/>
          <w:marTop w:val="0"/>
          <w:marBottom w:val="0"/>
          <w:divBdr>
            <w:top w:val="none" w:sz="0" w:space="0" w:color="auto"/>
            <w:left w:val="none" w:sz="0" w:space="0" w:color="auto"/>
            <w:bottom w:val="none" w:sz="0" w:space="0" w:color="auto"/>
            <w:right w:val="none" w:sz="0" w:space="0" w:color="auto"/>
          </w:divBdr>
        </w:div>
        <w:div w:id="746272472">
          <w:marLeft w:val="0"/>
          <w:marRight w:val="0"/>
          <w:marTop w:val="0"/>
          <w:marBottom w:val="0"/>
          <w:divBdr>
            <w:top w:val="none" w:sz="0" w:space="0" w:color="auto"/>
            <w:left w:val="none" w:sz="0" w:space="0" w:color="auto"/>
            <w:bottom w:val="none" w:sz="0" w:space="0" w:color="auto"/>
            <w:right w:val="none" w:sz="0" w:space="0" w:color="auto"/>
          </w:divBdr>
        </w:div>
        <w:div w:id="746272473">
          <w:marLeft w:val="0"/>
          <w:marRight w:val="0"/>
          <w:marTop w:val="0"/>
          <w:marBottom w:val="0"/>
          <w:divBdr>
            <w:top w:val="none" w:sz="0" w:space="0" w:color="auto"/>
            <w:left w:val="none" w:sz="0" w:space="0" w:color="auto"/>
            <w:bottom w:val="none" w:sz="0" w:space="0" w:color="auto"/>
            <w:right w:val="none" w:sz="0" w:space="0" w:color="auto"/>
          </w:divBdr>
        </w:div>
        <w:div w:id="746272474">
          <w:marLeft w:val="0"/>
          <w:marRight w:val="0"/>
          <w:marTop w:val="0"/>
          <w:marBottom w:val="0"/>
          <w:divBdr>
            <w:top w:val="none" w:sz="0" w:space="0" w:color="auto"/>
            <w:left w:val="none" w:sz="0" w:space="0" w:color="auto"/>
            <w:bottom w:val="none" w:sz="0" w:space="0" w:color="auto"/>
            <w:right w:val="none" w:sz="0" w:space="0" w:color="auto"/>
          </w:divBdr>
        </w:div>
        <w:div w:id="746272476">
          <w:marLeft w:val="0"/>
          <w:marRight w:val="0"/>
          <w:marTop w:val="0"/>
          <w:marBottom w:val="0"/>
          <w:divBdr>
            <w:top w:val="none" w:sz="0" w:space="0" w:color="auto"/>
            <w:left w:val="none" w:sz="0" w:space="0" w:color="auto"/>
            <w:bottom w:val="none" w:sz="0" w:space="0" w:color="auto"/>
            <w:right w:val="none" w:sz="0" w:space="0" w:color="auto"/>
          </w:divBdr>
        </w:div>
        <w:div w:id="746272477">
          <w:marLeft w:val="0"/>
          <w:marRight w:val="0"/>
          <w:marTop w:val="0"/>
          <w:marBottom w:val="0"/>
          <w:divBdr>
            <w:top w:val="none" w:sz="0" w:space="0" w:color="auto"/>
            <w:left w:val="none" w:sz="0" w:space="0" w:color="auto"/>
            <w:bottom w:val="none" w:sz="0" w:space="0" w:color="auto"/>
            <w:right w:val="none" w:sz="0" w:space="0" w:color="auto"/>
          </w:divBdr>
        </w:div>
        <w:div w:id="746272479">
          <w:marLeft w:val="0"/>
          <w:marRight w:val="0"/>
          <w:marTop w:val="0"/>
          <w:marBottom w:val="0"/>
          <w:divBdr>
            <w:top w:val="none" w:sz="0" w:space="0" w:color="auto"/>
            <w:left w:val="none" w:sz="0" w:space="0" w:color="auto"/>
            <w:bottom w:val="none" w:sz="0" w:space="0" w:color="auto"/>
            <w:right w:val="none" w:sz="0" w:space="0" w:color="auto"/>
          </w:divBdr>
        </w:div>
        <w:div w:id="746272481">
          <w:marLeft w:val="0"/>
          <w:marRight w:val="0"/>
          <w:marTop w:val="0"/>
          <w:marBottom w:val="0"/>
          <w:divBdr>
            <w:top w:val="none" w:sz="0" w:space="0" w:color="auto"/>
            <w:left w:val="none" w:sz="0" w:space="0" w:color="auto"/>
            <w:bottom w:val="none" w:sz="0" w:space="0" w:color="auto"/>
            <w:right w:val="none" w:sz="0" w:space="0" w:color="auto"/>
          </w:divBdr>
        </w:div>
        <w:div w:id="746272484">
          <w:marLeft w:val="0"/>
          <w:marRight w:val="0"/>
          <w:marTop w:val="0"/>
          <w:marBottom w:val="0"/>
          <w:divBdr>
            <w:top w:val="none" w:sz="0" w:space="0" w:color="auto"/>
            <w:left w:val="none" w:sz="0" w:space="0" w:color="auto"/>
            <w:bottom w:val="none" w:sz="0" w:space="0" w:color="auto"/>
            <w:right w:val="none" w:sz="0" w:space="0" w:color="auto"/>
          </w:divBdr>
        </w:div>
        <w:div w:id="746272487">
          <w:marLeft w:val="0"/>
          <w:marRight w:val="0"/>
          <w:marTop w:val="0"/>
          <w:marBottom w:val="0"/>
          <w:divBdr>
            <w:top w:val="none" w:sz="0" w:space="0" w:color="auto"/>
            <w:left w:val="none" w:sz="0" w:space="0" w:color="auto"/>
            <w:bottom w:val="none" w:sz="0" w:space="0" w:color="auto"/>
            <w:right w:val="none" w:sz="0" w:space="0" w:color="auto"/>
          </w:divBdr>
        </w:div>
        <w:div w:id="746272488">
          <w:marLeft w:val="0"/>
          <w:marRight w:val="0"/>
          <w:marTop w:val="0"/>
          <w:marBottom w:val="0"/>
          <w:divBdr>
            <w:top w:val="none" w:sz="0" w:space="0" w:color="auto"/>
            <w:left w:val="none" w:sz="0" w:space="0" w:color="auto"/>
            <w:bottom w:val="none" w:sz="0" w:space="0" w:color="auto"/>
            <w:right w:val="none" w:sz="0" w:space="0" w:color="auto"/>
          </w:divBdr>
        </w:div>
        <w:div w:id="746272489">
          <w:marLeft w:val="0"/>
          <w:marRight w:val="0"/>
          <w:marTop w:val="0"/>
          <w:marBottom w:val="0"/>
          <w:divBdr>
            <w:top w:val="none" w:sz="0" w:space="0" w:color="auto"/>
            <w:left w:val="none" w:sz="0" w:space="0" w:color="auto"/>
            <w:bottom w:val="none" w:sz="0" w:space="0" w:color="auto"/>
            <w:right w:val="none" w:sz="0" w:space="0" w:color="auto"/>
          </w:divBdr>
        </w:div>
        <w:div w:id="746272491">
          <w:marLeft w:val="0"/>
          <w:marRight w:val="0"/>
          <w:marTop w:val="0"/>
          <w:marBottom w:val="0"/>
          <w:divBdr>
            <w:top w:val="none" w:sz="0" w:space="0" w:color="auto"/>
            <w:left w:val="none" w:sz="0" w:space="0" w:color="auto"/>
            <w:bottom w:val="none" w:sz="0" w:space="0" w:color="auto"/>
            <w:right w:val="none" w:sz="0" w:space="0" w:color="auto"/>
          </w:divBdr>
        </w:div>
        <w:div w:id="746272494">
          <w:marLeft w:val="0"/>
          <w:marRight w:val="0"/>
          <w:marTop w:val="0"/>
          <w:marBottom w:val="0"/>
          <w:divBdr>
            <w:top w:val="none" w:sz="0" w:space="0" w:color="auto"/>
            <w:left w:val="none" w:sz="0" w:space="0" w:color="auto"/>
            <w:bottom w:val="none" w:sz="0" w:space="0" w:color="auto"/>
            <w:right w:val="none" w:sz="0" w:space="0" w:color="auto"/>
          </w:divBdr>
        </w:div>
        <w:div w:id="746272495">
          <w:marLeft w:val="0"/>
          <w:marRight w:val="0"/>
          <w:marTop w:val="0"/>
          <w:marBottom w:val="0"/>
          <w:divBdr>
            <w:top w:val="none" w:sz="0" w:space="0" w:color="auto"/>
            <w:left w:val="none" w:sz="0" w:space="0" w:color="auto"/>
            <w:bottom w:val="none" w:sz="0" w:space="0" w:color="auto"/>
            <w:right w:val="none" w:sz="0" w:space="0" w:color="auto"/>
          </w:divBdr>
        </w:div>
        <w:div w:id="746272498">
          <w:marLeft w:val="0"/>
          <w:marRight w:val="0"/>
          <w:marTop w:val="0"/>
          <w:marBottom w:val="0"/>
          <w:divBdr>
            <w:top w:val="none" w:sz="0" w:space="0" w:color="auto"/>
            <w:left w:val="none" w:sz="0" w:space="0" w:color="auto"/>
            <w:bottom w:val="none" w:sz="0" w:space="0" w:color="auto"/>
            <w:right w:val="none" w:sz="0" w:space="0" w:color="auto"/>
          </w:divBdr>
        </w:div>
        <w:div w:id="746272499">
          <w:marLeft w:val="0"/>
          <w:marRight w:val="0"/>
          <w:marTop w:val="0"/>
          <w:marBottom w:val="0"/>
          <w:divBdr>
            <w:top w:val="none" w:sz="0" w:space="0" w:color="auto"/>
            <w:left w:val="none" w:sz="0" w:space="0" w:color="auto"/>
            <w:bottom w:val="none" w:sz="0" w:space="0" w:color="auto"/>
            <w:right w:val="none" w:sz="0" w:space="0" w:color="auto"/>
          </w:divBdr>
        </w:div>
        <w:div w:id="746272508">
          <w:marLeft w:val="0"/>
          <w:marRight w:val="0"/>
          <w:marTop w:val="0"/>
          <w:marBottom w:val="0"/>
          <w:divBdr>
            <w:top w:val="none" w:sz="0" w:space="0" w:color="auto"/>
            <w:left w:val="none" w:sz="0" w:space="0" w:color="auto"/>
            <w:bottom w:val="none" w:sz="0" w:space="0" w:color="auto"/>
            <w:right w:val="none" w:sz="0" w:space="0" w:color="auto"/>
          </w:divBdr>
        </w:div>
        <w:div w:id="746272509">
          <w:marLeft w:val="0"/>
          <w:marRight w:val="0"/>
          <w:marTop w:val="0"/>
          <w:marBottom w:val="0"/>
          <w:divBdr>
            <w:top w:val="none" w:sz="0" w:space="0" w:color="auto"/>
            <w:left w:val="none" w:sz="0" w:space="0" w:color="auto"/>
            <w:bottom w:val="none" w:sz="0" w:space="0" w:color="auto"/>
            <w:right w:val="none" w:sz="0" w:space="0" w:color="auto"/>
          </w:divBdr>
        </w:div>
        <w:div w:id="746272510">
          <w:marLeft w:val="0"/>
          <w:marRight w:val="0"/>
          <w:marTop w:val="0"/>
          <w:marBottom w:val="0"/>
          <w:divBdr>
            <w:top w:val="none" w:sz="0" w:space="0" w:color="auto"/>
            <w:left w:val="none" w:sz="0" w:space="0" w:color="auto"/>
            <w:bottom w:val="none" w:sz="0" w:space="0" w:color="auto"/>
            <w:right w:val="none" w:sz="0" w:space="0" w:color="auto"/>
          </w:divBdr>
        </w:div>
        <w:div w:id="746272511">
          <w:marLeft w:val="0"/>
          <w:marRight w:val="0"/>
          <w:marTop w:val="0"/>
          <w:marBottom w:val="0"/>
          <w:divBdr>
            <w:top w:val="none" w:sz="0" w:space="0" w:color="auto"/>
            <w:left w:val="none" w:sz="0" w:space="0" w:color="auto"/>
            <w:bottom w:val="none" w:sz="0" w:space="0" w:color="auto"/>
            <w:right w:val="none" w:sz="0" w:space="0" w:color="auto"/>
          </w:divBdr>
        </w:div>
        <w:div w:id="746272512">
          <w:marLeft w:val="0"/>
          <w:marRight w:val="0"/>
          <w:marTop w:val="0"/>
          <w:marBottom w:val="0"/>
          <w:divBdr>
            <w:top w:val="none" w:sz="0" w:space="0" w:color="auto"/>
            <w:left w:val="none" w:sz="0" w:space="0" w:color="auto"/>
            <w:bottom w:val="none" w:sz="0" w:space="0" w:color="auto"/>
            <w:right w:val="none" w:sz="0" w:space="0" w:color="auto"/>
          </w:divBdr>
        </w:div>
        <w:div w:id="746272514">
          <w:marLeft w:val="0"/>
          <w:marRight w:val="0"/>
          <w:marTop w:val="0"/>
          <w:marBottom w:val="0"/>
          <w:divBdr>
            <w:top w:val="none" w:sz="0" w:space="0" w:color="auto"/>
            <w:left w:val="none" w:sz="0" w:space="0" w:color="auto"/>
            <w:bottom w:val="none" w:sz="0" w:space="0" w:color="auto"/>
            <w:right w:val="none" w:sz="0" w:space="0" w:color="auto"/>
          </w:divBdr>
        </w:div>
        <w:div w:id="746272515">
          <w:marLeft w:val="0"/>
          <w:marRight w:val="0"/>
          <w:marTop w:val="0"/>
          <w:marBottom w:val="0"/>
          <w:divBdr>
            <w:top w:val="none" w:sz="0" w:space="0" w:color="auto"/>
            <w:left w:val="none" w:sz="0" w:space="0" w:color="auto"/>
            <w:bottom w:val="none" w:sz="0" w:space="0" w:color="auto"/>
            <w:right w:val="none" w:sz="0" w:space="0" w:color="auto"/>
          </w:divBdr>
        </w:div>
        <w:div w:id="746272516">
          <w:marLeft w:val="0"/>
          <w:marRight w:val="0"/>
          <w:marTop w:val="0"/>
          <w:marBottom w:val="0"/>
          <w:divBdr>
            <w:top w:val="none" w:sz="0" w:space="0" w:color="auto"/>
            <w:left w:val="none" w:sz="0" w:space="0" w:color="auto"/>
            <w:bottom w:val="none" w:sz="0" w:space="0" w:color="auto"/>
            <w:right w:val="none" w:sz="0" w:space="0" w:color="auto"/>
          </w:divBdr>
        </w:div>
        <w:div w:id="746272521">
          <w:marLeft w:val="0"/>
          <w:marRight w:val="0"/>
          <w:marTop w:val="0"/>
          <w:marBottom w:val="0"/>
          <w:divBdr>
            <w:top w:val="none" w:sz="0" w:space="0" w:color="auto"/>
            <w:left w:val="none" w:sz="0" w:space="0" w:color="auto"/>
            <w:bottom w:val="none" w:sz="0" w:space="0" w:color="auto"/>
            <w:right w:val="none" w:sz="0" w:space="0" w:color="auto"/>
          </w:divBdr>
        </w:div>
        <w:div w:id="746272523">
          <w:marLeft w:val="0"/>
          <w:marRight w:val="0"/>
          <w:marTop w:val="0"/>
          <w:marBottom w:val="0"/>
          <w:divBdr>
            <w:top w:val="none" w:sz="0" w:space="0" w:color="auto"/>
            <w:left w:val="none" w:sz="0" w:space="0" w:color="auto"/>
            <w:bottom w:val="none" w:sz="0" w:space="0" w:color="auto"/>
            <w:right w:val="none" w:sz="0" w:space="0" w:color="auto"/>
          </w:divBdr>
        </w:div>
        <w:div w:id="746272524">
          <w:marLeft w:val="0"/>
          <w:marRight w:val="0"/>
          <w:marTop w:val="0"/>
          <w:marBottom w:val="0"/>
          <w:divBdr>
            <w:top w:val="none" w:sz="0" w:space="0" w:color="auto"/>
            <w:left w:val="none" w:sz="0" w:space="0" w:color="auto"/>
            <w:bottom w:val="none" w:sz="0" w:space="0" w:color="auto"/>
            <w:right w:val="none" w:sz="0" w:space="0" w:color="auto"/>
          </w:divBdr>
        </w:div>
        <w:div w:id="746272526">
          <w:marLeft w:val="0"/>
          <w:marRight w:val="0"/>
          <w:marTop w:val="0"/>
          <w:marBottom w:val="0"/>
          <w:divBdr>
            <w:top w:val="none" w:sz="0" w:space="0" w:color="auto"/>
            <w:left w:val="none" w:sz="0" w:space="0" w:color="auto"/>
            <w:bottom w:val="none" w:sz="0" w:space="0" w:color="auto"/>
            <w:right w:val="none" w:sz="0" w:space="0" w:color="auto"/>
          </w:divBdr>
        </w:div>
        <w:div w:id="746272530">
          <w:marLeft w:val="0"/>
          <w:marRight w:val="0"/>
          <w:marTop w:val="0"/>
          <w:marBottom w:val="0"/>
          <w:divBdr>
            <w:top w:val="none" w:sz="0" w:space="0" w:color="auto"/>
            <w:left w:val="none" w:sz="0" w:space="0" w:color="auto"/>
            <w:bottom w:val="none" w:sz="0" w:space="0" w:color="auto"/>
            <w:right w:val="none" w:sz="0" w:space="0" w:color="auto"/>
          </w:divBdr>
        </w:div>
        <w:div w:id="746272532">
          <w:marLeft w:val="0"/>
          <w:marRight w:val="0"/>
          <w:marTop w:val="0"/>
          <w:marBottom w:val="0"/>
          <w:divBdr>
            <w:top w:val="none" w:sz="0" w:space="0" w:color="auto"/>
            <w:left w:val="none" w:sz="0" w:space="0" w:color="auto"/>
            <w:bottom w:val="none" w:sz="0" w:space="0" w:color="auto"/>
            <w:right w:val="none" w:sz="0" w:space="0" w:color="auto"/>
          </w:divBdr>
        </w:div>
        <w:div w:id="746272533">
          <w:marLeft w:val="0"/>
          <w:marRight w:val="0"/>
          <w:marTop w:val="0"/>
          <w:marBottom w:val="0"/>
          <w:divBdr>
            <w:top w:val="none" w:sz="0" w:space="0" w:color="auto"/>
            <w:left w:val="none" w:sz="0" w:space="0" w:color="auto"/>
            <w:bottom w:val="none" w:sz="0" w:space="0" w:color="auto"/>
            <w:right w:val="none" w:sz="0" w:space="0" w:color="auto"/>
          </w:divBdr>
        </w:div>
        <w:div w:id="746272535">
          <w:marLeft w:val="0"/>
          <w:marRight w:val="0"/>
          <w:marTop w:val="0"/>
          <w:marBottom w:val="0"/>
          <w:divBdr>
            <w:top w:val="none" w:sz="0" w:space="0" w:color="auto"/>
            <w:left w:val="none" w:sz="0" w:space="0" w:color="auto"/>
            <w:bottom w:val="none" w:sz="0" w:space="0" w:color="auto"/>
            <w:right w:val="none" w:sz="0" w:space="0" w:color="auto"/>
          </w:divBdr>
        </w:div>
        <w:div w:id="746272536">
          <w:marLeft w:val="0"/>
          <w:marRight w:val="0"/>
          <w:marTop w:val="0"/>
          <w:marBottom w:val="0"/>
          <w:divBdr>
            <w:top w:val="none" w:sz="0" w:space="0" w:color="auto"/>
            <w:left w:val="none" w:sz="0" w:space="0" w:color="auto"/>
            <w:bottom w:val="none" w:sz="0" w:space="0" w:color="auto"/>
            <w:right w:val="none" w:sz="0" w:space="0" w:color="auto"/>
          </w:divBdr>
        </w:div>
        <w:div w:id="746272540">
          <w:marLeft w:val="0"/>
          <w:marRight w:val="0"/>
          <w:marTop w:val="0"/>
          <w:marBottom w:val="0"/>
          <w:divBdr>
            <w:top w:val="none" w:sz="0" w:space="0" w:color="auto"/>
            <w:left w:val="none" w:sz="0" w:space="0" w:color="auto"/>
            <w:bottom w:val="none" w:sz="0" w:space="0" w:color="auto"/>
            <w:right w:val="none" w:sz="0" w:space="0" w:color="auto"/>
          </w:divBdr>
        </w:div>
        <w:div w:id="746272542">
          <w:marLeft w:val="0"/>
          <w:marRight w:val="0"/>
          <w:marTop w:val="0"/>
          <w:marBottom w:val="0"/>
          <w:divBdr>
            <w:top w:val="none" w:sz="0" w:space="0" w:color="auto"/>
            <w:left w:val="none" w:sz="0" w:space="0" w:color="auto"/>
            <w:bottom w:val="none" w:sz="0" w:space="0" w:color="auto"/>
            <w:right w:val="none" w:sz="0" w:space="0" w:color="auto"/>
          </w:divBdr>
        </w:div>
        <w:div w:id="746272543">
          <w:marLeft w:val="0"/>
          <w:marRight w:val="0"/>
          <w:marTop w:val="0"/>
          <w:marBottom w:val="0"/>
          <w:divBdr>
            <w:top w:val="none" w:sz="0" w:space="0" w:color="auto"/>
            <w:left w:val="none" w:sz="0" w:space="0" w:color="auto"/>
            <w:bottom w:val="none" w:sz="0" w:space="0" w:color="auto"/>
            <w:right w:val="none" w:sz="0" w:space="0" w:color="auto"/>
          </w:divBdr>
        </w:div>
        <w:div w:id="746272546">
          <w:marLeft w:val="0"/>
          <w:marRight w:val="0"/>
          <w:marTop w:val="0"/>
          <w:marBottom w:val="0"/>
          <w:divBdr>
            <w:top w:val="none" w:sz="0" w:space="0" w:color="auto"/>
            <w:left w:val="none" w:sz="0" w:space="0" w:color="auto"/>
            <w:bottom w:val="none" w:sz="0" w:space="0" w:color="auto"/>
            <w:right w:val="none" w:sz="0" w:space="0" w:color="auto"/>
          </w:divBdr>
        </w:div>
        <w:div w:id="746272548">
          <w:marLeft w:val="0"/>
          <w:marRight w:val="0"/>
          <w:marTop w:val="0"/>
          <w:marBottom w:val="0"/>
          <w:divBdr>
            <w:top w:val="none" w:sz="0" w:space="0" w:color="auto"/>
            <w:left w:val="none" w:sz="0" w:space="0" w:color="auto"/>
            <w:bottom w:val="none" w:sz="0" w:space="0" w:color="auto"/>
            <w:right w:val="none" w:sz="0" w:space="0" w:color="auto"/>
          </w:divBdr>
        </w:div>
        <w:div w:id="746272549">
          <w:marLeft w:val="0"/>
          <w:marRight w:val="0"/>
          <w:marTop w:val="0"/>
          <w:marBottom w:val="0"/>
          <w:divBdr>
            <w:top w:val="none" w:sz="0" w:space="0" w:color="auto"/>
            <w:left w:val="none" w:sz="0" w:space="0" w:color="auto"/>
            <w:bottom w:val="none" w:sz="0" w:space="0" w:color="auto"/>
            <w:right w:val="none" w:sz="0" w:space="0" w:color="auto"/>
          </w:divBdr>
        </w:div>
        <w:div w:id="746272551">
          <w:marLeft w:val="0"/>
          <w:marRight w:val="0"/>
          <w:marTop w:val="0"/>
          <w:marBottom w:val="0"/>
          <w:divBdr>
            <w:top w:val="none" w:sz="0" w:space="0" w:color="auto"/>
            <w:left w:val="none" w:sz="0" w:space="0" w:color="auto"/>
            <w:bottom w:val="none" w:sz="0" w:space="0" w:color="auto"/>
            <w:right w:val="none" w:sz="0" w:space="0" w:color="auto"/>
          </w:divBdr>
        </w:div>
        <w:div w:id="746272552">
          <w:marLeft w:val="0"/>
          <w:marRight w:val="0"/>
          <w:marTop w:val="0"/>
          <w:marBottom w:val="0"/>
          <w:divBdr>
            <w:top w:val="none" w:sz="0" w:space="0" w:color="auto"/>
            <w:left w:val="none" w:sz="0" w:space="0" w:color="auto"/>
            <w:bottom w:val="none" w:sz="0" w:space="0" w:color="auto"/>
            <w:right w:val="none" w:sz="0" w:space="0" w:color="auto"/>
          </w:divBdr>
        </w:div>
        <w:div w:id="746272553">
          <w:marLeft w:val="0"/>
          <w:marRight w:val="0"/>
          <w:marTop w:val="0"/>
          <w:marBottom w:val="0"/>
          <w:divBdr>
            <w:top w:val="none" w:sz="0" w:space="0" w:color="auto"/>
            <w:left w:val="none" w:sz="0" w:space="0" w:color="auto"/>
            <w:bottom w:val="none" w:sz="0" w:space="0" w:color="auto"/>
            <w:right w:val="none" w:sz="0" w:space="0" w:color="auto"/>
          </w:divBdr>
        </w:div>
        <w:div w:id="746272554">
          <w:marLeft w:val="0"/>
          <w:marRight w:val="0"/>
          <w:marTop w:val="0"/>
          <w:marBottom w:val="0"/>
          <w:divBdr>
            <w:top w:val="none" w:sz="0" w:space="0" w:color="auto"/>
            <w:left w:val="none" w:sz="0" w:space="0" w:color="auto"/>
            <w:bottom w:val="none" w:sz="0" w:space="0" w:color="auto"/>
            <w:right w:val="none" w:sz="0" w:space="0" w:color="auto"/>
          </w:divBdr>
        </w:div>
        <w:div w:id="746272558">
          <w:marLeft w:val="0"/>
          <w:marRight w:val="0"/>
          <w:marTop w:val="0"/>
          <w:marBottom w:val="0"/>
          <w:divBdr>
            <w:top w:val="none" w:sz="0" w:space="0" w:color="auto"/>
            <w:left w:val="none" w:sz="0" w:space="0" w:color="auto"/>
            <w:bottom w:val="none" w:sz="0" w:space="0" w:color="auto"/>
            <w:right w:val="none" w:sz="0" w:space="0" w:color="auto"/>
          </w:divBdr>
        </w:div>
        <w:div w:id="746272559">
          <w:marLeft w:val="0"/>
          <w:marRight w:val="0"/>
          <w:marTop w:val="0"/>
          <w:marBottom w:val="0"/>
          <w:divBdr>
            <w:top w:val="none" w:sz="0" w:space="0" w:color="auto"/>
            <w:left w:val="none" w:sz="0" w:space="0" w:color="auto"/>
            <w:bottom w:val="none" w:sz="0" w:space="0" w:color="auto"/>
            <w:right w:val="none" w:sz="0" w:space="0" w:color="auto"/>
          </w:divBdr>
        </w:div>
        <w:div w:id="746272560">
          <w:marLeft w:val="0"/>
          <w:marRight w:val="0"/>
          <w:marTop w:val="0"/>
          <w:marBottom w:val="0"/>
          <w:divBdr>
            <w:top w:val="none" w:sz="0" w:space="0" w:color="auto"/>
            <w:left w:val="none" w:sz="0" w:space="0" w:color="auto"/>
            <w:bottom w:val="none" w:sz="0" w:space="0" w:color="auto"/>
            <w:right w:val="none" w:sz="0" w:space="0" w:color="auto"/>
          </w:divBdr>
        </w:div>
        <w:div w:id="746272563">
          <w:marLeft w:val="0"/>
          <w:marRight w:val="0"/>
          <w:marTop w:val="0"/>
          <w:marBottom w:val="0"/>
          <w:divBdr>
            <w:top w:val="none" w:sz="0" w:space="0" w:color="auto"/>
            <w:left w:val="none" w:sz="0" w:space="0" w:color="auto"/>
            <w:bottom w:val="none" w:sz="0" w:space="0" w:color="auto"/>
            <w:right w:val="none" w:sz="0" w:space="0" w:color="auto"/>
          </w:divBdr>
        </w:div>
        <w:div w:id="746272565">
          <w:marLeft w:val="0"/>
          <w:marRight w:val="0"/>
          <w:marTop w:val="0"/>
          <w:marBottom w:val="0"/>
          <w:divBdr>
            <w:top w:val="none" w:sz="0" w:space="0" w:color="auto"/>
            <w:left w:val="none" w:sz="0" w:space="0" w:color="auto"/>
            <w:bottom w:val="none" w:sz="0" w:space="0" w:color="auto"/>
            <w:right w:val="none" w:sz="0" w:space="0" w:color="auto"/>
          </w:divBdr>
        </w:div>
        <w:div w:id="746272566">
          <w:marLeft w:val="0"/>
          <w:marRight w:val="0"/>
          <w:marTop w:val="0"/>
          <w:marBottom w:val="0"/>
          <w:divBdr>
            <w:top w:val="none" w:sz="0" w:space="0" w:color="auto"/>
            <w:left w:val="none" w:sz="0" w:space="0" w:color="auto"/>
            <w:bottom w:val="none" w:sz="0" w:space="0" w:color="auto"/>
            <w:right w:val="none" w:sz="0" w:space="0" w:color="auto"/>
          </w:divBdr>
        </w:div>
        <w:div w:id="746272567">
          <w:marLeft w:val="0"/>
          <w:marRight w:val="0"/>
          <w:marTop w:val="0"/>
          <w:marBottom w:val="0"/>
          <w:divBdr>
            <w:top w:val="none" w:sz="0" w:space="0" w:color="auto"/>
            <w:left w:val="none" w:sz="0" w:space="0" w:color="auto"/>
            <w:bottom w:val="none" w:sz="0" w:space="0" w:color="auto"/>
            <w:right w:val="none" w:sz="0" w:space="0" w:color="auto"/>
          </w:divBdr>
        </w:div>
        <w:div w:id="746272569">
          <w:marLeft w:val="0"/>
          <w:marRight w:val="0"/>
          <w:marTop w:val="0"/>
          <w:marBottom w:val="0"/>
          <w:divBdr>
            <w:top w:val="none" w:sz="0" w:space="0" w:color="auto"/>
            <w:left w:val="none" w:sz="0" w:space="0" w:color="auto"/>
            <w:bottom w:val="none" w:sz="0" w:space="0" w:color="auto"/>
            <w:right w:val="none" w:sz="0" w:space="0" w:color="auto"/>
          </w:divBdr>
        </w:div>
        <w:div w:id="746272570">
          <w:marLeft w:val="0"/>
          <w:marRight w:val="0"/>
          <w:marTop w:val="0"/>
          <w:marBottom w:val="0"/>
          <w:divBdr>
            <w:top w:val="none" w:sz="0" w:space="0" w:color="auto"/>
            <w:left w:val="none" w:sz="0" w:space="0" w:color="auto"/>
            <w:bottom w:val="none" w:sz="0" w:space="0" w:color="auto"/>
            <w:right w:val="none" w:sz="0" w:space="0" w:color="auto"/>
          </w:divBdr>
        </w:div>
        <w:div w:id="746272574">
          <w:marLeft w:val="0"/>
          <w:marRight w:val="0"/>
          <w:marTop w:val="0"/>
          <w:marBottom w:val="0"/>
          <w:divBdr>
            <w:top w:val="none" w:sz="0" w:space="0" w:color="auto"/>
            <w:left w:val="none" w:sz="0" w:space="0" w:color="auto"/>
            <w:bottom w:val="none" w:sz="0" w:space="0" w:color="auto"/>
            <w:right w:val="none" w:sz="0" w:space="0" w:color="auto"/>
          </w:divBdr>
        </w:div>
        <w:div w:id="746272576">
          <w:marLeft w:val="0"/>
          <w:marRight w:val="0"/>
          <w:marTop w:val="0"/>
          <w:marBottom w:val="0"/>
          <w:divBdr>
            <w:top w:val="none" w:sz="0" w:space="0" w:color="auto"/>
            <w:left w:val="none" w:sz="0" w:space="0" w:color="auto"/>
            <w:bottom w:val="none" w:sz="0" w:space="0" w:color="auto"/>
            <w:right w:val="none" w:sz="0" w:space="0" w:color="auto"/>
          </w:divBdr>
        </w:div>
        <w:div w:id="746272577">
          <w:marLeft w:val="0"/>
          <w:marRight w:val="0"/>
          <w:marTop w:val="0"/>
          <w:marBottom w:val="0"/>
          <w:divBdr>
            <w:top w:val="none" w:sz="0" w:space="0" w:color="auto"/>
            <w:left w:val="none" w:sz="0" w:space="0" w:color="auto"/>
            <w:bottom w:val="none" w:sz="0" w:space="0" w:color="auto"/>
            <w:right w:val="none" w:sz="0" w:space="0" w:color="auto"/>
          </w:divBdr>
        </w:div>
        <w:div w:id="746272579">
          <w:marLeft w:val="0"/>
          <w:marRight w:val="0"/>
          <w:marTop w:val="0"/>
          <w:marBottom w:val="0"/>
          <w:divBdr>
            <w:top w:val="none" w:sz="0" w:space="0" w:color="auto"/>
            <w:left w:val="none" w:sz="0" w:space="0" w:color="auto"/>
            <w:bottom w:val="none" w:sz="0" w:space="0" w:color="auto"/>
            <w:right w:val="none" w:sz="0" w:space="0" w:color="auto"/>
          </w:divBdr>
        </w:div>
        <w:div w:id="746272580">
          <w:marLeft w:val="0"/>
          <w:marRight w:val="0"/>
          <w:marTop w:val="0"/>
          <w:marBottom w:val="0"/>
          <w:divBdr>
            <w:top w:val="none" w:sz="0" w:space="0" w:color="auto"/>
            <w:left w:val="none" w:sz="0" w:space="0" w:color="auto"/>
            <w:bottom w:val="none" w:sz="0" w:space="0" w:color="auto"/>
            <w:right w:val="none" w:sz="0" w:space="0" w:color="auto"/>
          </w:divBdr>
        </w:div>
        <w:div w:id="746272582">
          <w:marLeft w:val="0"/>
          <w:marRight w:val="0"/>
          <w:marTop w:val="0"/>
          <w:marBottom w:val="0"/>
          <w:divBdr>
            <w:top w:val="none" w:sz="0" w:space="0" w:color="auto"/>
            <w:left w:val="none" w:sz="0" w:space="0" w:color="auto"/>
            <w:bottom w:val="none" w:sz="0" w:space="0" w:color="auto"/>
            <w:right w:val="none" w:sz="0" w:space="0" w:color="auto"/>
          </w:divBdr>
        </w:div>
        <w:div w:id="746272583">
          <w:marLeft w:val="0"/>
          <w:marRight w:val="0"/>
          <w:marTop w:val="0"/>
          <w:marBottom w:val="0"/>
          <w:divBdr>
            <w:top w:val="none" w:sz="0" w:space="0" w:color="auto"/>
            <w:left w:val="none" w:sz="0" w:space="0" w:color="auto"/>
            <w:bottom w:val="none" w:sz="0" w:space="0" w:color="auto"/>
            <w:right w:val="none" w:sz="0" w:space="0" w:color="auto"/>
          </w:divBdr>
        </w:div>
        <w:div w:id="746272584">
          <w:marLeft w:val="0"/>
          <w:marRight w:val="0"/>
          <w:marTop w:val="0"/>
          <w:marBottom w:val="0"/>
          <w:divBdr>
            <w:top w:val="none" w:sz="0" w:space="0" w:color="auto"/>
            <w:left w:val="none" w:sz="0" w:space="0" w:color="auto"/>
            <w:bottom w:val="none" w:sz="0" w:space="0" w:color="auto"/>
            <w:right w:val="none" w:sz="0" w:space="0" w:color="auto"/>
          </w:divBdr>
        </w:div>
        <w:div w:id="746272589">
          <w:marLeft w:val="0"/>
          <w:marRight w:val="0"/>
          <w:marTop w:val="0"/>
          <w:marBottom w:val="0"/>
          <w:divBdr>
            <w:top w:val="none" w:sz="0" w:space="0" w:color="auto"/>
            <w:left w:val="none" w:sz="0" w:space="0" w:color="auto"/>
            <w:bottom w:val="none" w:sz="0" w:space="0" w:color="auto"/>
            <w:right w:val="none" w:sz="0" w:space="0" w:color="auto"/>
          </w:divBdr>
        </w:div>
        <w:div w:id="746272590">
          <w:marLeft w:val="0"/>
          <w:marRight w:val="0"/>
          <w:marTop w:val="0"/>
          <w:marBottom w:val="0"/>
          <w:divBdr>
            <w:top w:val="none" w:sz="0" w:space="0" w:color="auto"/>
            <w:left w:val="none" w:sz="0" w:space="0" w:color="auto"/>
            <w:bottom w:val="none" w:sz="0" w:space="0" w:color="auto"/>
            <w:right w:val="none" w:sz="0" w:space="0" w:color="auto"/>
          </w:divBdr>
        </w:div>
        <w:div w:id="746272593">
          <w:marLeft w:val="0"/>
          <w:marRight w:val="0"/>
          <w:marTop w:val="0"/>
          <w:marBottom w:val="0"/>
          <w:divBdr>
            <w:top w:val="none" w:sz="0" w:space="0" w:color="auto"/>
            <w:left w:val="none" w:sz="0" w:space="0" w:color="auto"/>
            <w:bottom w:val="none" w:sz="0" w:space="0" w:color="auto"/>
            <w:right w:val="none" w:sz="0" w:space="0" w:color="auto"/>
          </w:divBdr>
        </w:div>
        <w:div w:id="746272595">
          <w:marLeft w:val="0"/>
          <w:marRight w:val="0"/>
          <w:marTop w:val="0"/>
          <w:marBottom w:val="0"/>
          <w:divBdr>
            <w:top w:val="none" w:sz="0" w:space="0" w:color="auto"/>
            <w:left w:val="none" w:sz="0" w:space="0" w:color="auto"/>
            <w:bottom w:val="none" w:sz="0" w:space="0" w:color="auto"/>
            <w:right w:val="none" w:sz="0" w:space="0" w:color="auto"/>
          </w:divBdr>
        </w:div>
        <w:div w:id="746272596">
          <w:marLeft w:val="0"/>
          <w:marRight w:val="0"/>
          <w:marTop w:val="0"/>
          <w:marBottom w:val="0"/>
          <w:divBdr>
            <w:top w:val="none" w:sz="0" w:space="0" w:color="auto"/>
            <w:left w:val="none" w:sz="0" w:space="0" w:color="auto"/>
            <w:bottom w:val="none" w:sz="0" w:space="0" w:color="auto"/>
            <w:right w:val="none" w:sz="0" w:space="0" w:color="auto"/>
          </w:divBdr>
        </w:div>
        <w:div w:id="746272597">
          <w:marLeft w:val="0"/>
          <w:marRight w:val="0"/>
          <w:marTop w:val="0"/>
          <w:marBottom w:val="0"/>
          <w:divBdr>
            <w:top w:val="none" w:sz="0" w:space="0" w:color="auto"/>
            <w:left w:val="none" w:sz="0" w:space="0" w:color="auto"/>
            <w:bottom w:val="none" w:sz="0" w:space="0" w:color="auto"/>
            <w:right w:val="none" w:sz="0" w:space="0" w:color="auto"/>
          </w:divBdr>
        </w:div>
        <w:div w:id="746272599">
          <w:marLeft w:val="0"/>
          <w:marRight w:val="0"/>
          <w:marTop w:val="0"/>
          <w:marBottom w:val="0"/>
          <w:divBdr>
            <w:top w:val="none" w:sz="0" w:space="0" w:color="auto"/>
            <w:left w:val="none" w:sz="0" w:space="0" w:color="auto"/>
            <w:bottom w:val="none" w:sz="0" w:space="0" w:color="auto"/>
            <w:right w:val="none" w:sz="0" w:space="0" w:color="auto"/>
          </w:divBdr>
        </w:div>
        <w:div w:id="746272600">
          <w:marLeft w:val="0"/>
          <w:marRight w:val="0"/>
          <w:marTop w:val="0"/>
          <w:marBottom w:val="0"/>
          <w:divBdr>
            <w:top w:val="none" w:sz="0" w:space="0" w:color="auto"/>
            <w:left w:val="none" w:sz="0" w:space="0" w:color="auto"/>
            <w:bottom w:val="none" w:sz="0" w:space="0" w:color="auto"/>
            <w:right w:val="none" w:sz="0" w:space="0" w:color="auto"/>
          </w:divBdr>
        </w:div>
        <w:div w:id="746272603">
          <w:marLeft w:val="0"/>
          <w:marRight w:val="0"/>
          <w:marTop w:val="0"/>
          <w:marBottom w:val="0"/>
          <w:divBdr>
            <w:top w:val="none" w:sz="0" w:space="0" w:color="auto"/>
            <w:left w:val="none" w:sz="0" w:space="0" w:color="auto"/>
            <w:bottom w:val="none" w:sz="0" w:space="0" w:color="auto"/>
            <w:right w:val="none" w:sz="0" w:space="0" w:color="auto"/>
          </w:divBdr>
        </w:div>
        <w:div w:id="746272606">
          <w:marLeft w:val="0"/>
          <w:marRight w:val="0"/>
          <w:marTop w:val="0"/>
          <w:marBottom w:val="0"/>
          <w:divBdr>
            <w:top w:val="none" w:sz="0" w:space="0" w:color="auto"/>
            <w:left w:val="none" w:sz="0" w:space="0" w:color="auto"/>
            <w:bottom w:val="none" w:sz="0" w:space="0" w:color="auto"/>
            <w:right w:val="none" w:sz="0" w:space="0" w:color="auto"/>
          </w:divBdr>
        </w:div>
        <w:div w:id="746272607">
          <w:marLeft w:val="0"/>
          <w:marRight w:val="0"/>
          <w:marTop w:val="0"/>
          <w:marBottom w:val="0"/>
          <w:divBdr>
            <w:top w:val="none" w:sz="0" w:space="0" w:color="auto"/>
            <w:left w:val="none" w:sz="0" w:space="0" w:color="auto"/>
            <w:bottom w:val="none" w:sz="0" w:space="0" w:color="auto"/>
            <w:right w:val="none" w:sz="0" w:space="0" w:color="auto"/>
          </w:divBdr>
        </w:div>
        <w:div w:id="746272608">
          <w:marLeft w:val="0"/>
          <w:marRight w:val="0"/>
          <w:marTop w:val="0"/>
          <w:marBottom w:val="0"/>
          <w:divBdr>
            <w:top w:val="none" w:sz="0" w:space="0" w:color="auto"/>
            <w:left w:val="none" w:sz="0" w:space="0" w:color="auto"/>
            <w:bottom w:val="none" w:sz="0" w:space="0" w:color="auto"/>
            <w:right w:val="none" w:sz="0" w:space="0" w:color="auto"/>
          </w:divBdr>
        </w:div>
        <w:div w:id="746272610">
          <w:marLeft w:val="0"/>
          <w:marRight w:val="0"/>
          <w:marTop w:val="0"/>
          <w:marBottom w:val="0"/>
          <w:divBdr>
            <w:top w:val="none" w:sz="0" w:space="0" w:color="auto"/>
            <w:left w:val="none" w:sz="0" w:space="0" w:color="auto"/>
            <w:bottom w:val="none" w:sz="0" w:space="0" w:color="auto"/>
            <w:right w:val="none" w:sz="0" w:space="0" w:color="auto"/>
          </w:divBdr>
        </w:div>
        <w:div w:id="746272611">
          <w:marLeft w:val="0"/>
          <w:marRight w:val="0"/>
          <w:marTop w:val="0"/>
          <w:marBottom w:val="0"/>
          <w:divBdr>
            <w:top w:val="none" w:sz="0" w:space="0" w:color="auto"/>
            <w:left w:val="none" w:sz="0" w:space="0" w:color="auto"/>
            <w:bottom w:val="none" w:sz="0" w:space="0" w:color="auto"/>
            <w:right w:val="none" w:sz="0" w:space="0" w:color="auto"/>
          </w:divBdr>
        </w:div>
        <w:div w:id="746272612">
          <w:marLeft w:val="0"/>
          <w:marRight w:val="0"/>
          <w:marTop w:val="0"/>
          <w:marBottom w:val="0"/>
          <w:divBdr>
            <w:top w:val="none" w:sz="0" w:space="0" w:color="auto"/>
            <w:left w:val="none" w:sz="0" w:space="0" w:color="auto"/>
            <w:bottom w:val="none" w:sz="0" w:space="0" w:color="auto"/>
            <w:right w:val="none" w:sz="0" w:space="0" w:color="auto"/>
          </w:divBdr>
        </w:div>
        <w:div w:id="746272615">
          <w:marLeft w:val="0"/>
          <w:marRight w:val="0"/>
          <w:marTop w:val="0"/>
          <w:marBottom w:val="0"/>
          <w:divBdr>
            <w:top w:val="none" w:sz="0" w:space="0" w:color="auto"/>
            <w:left w:val="none" w:sz="0" w:space="0" w:color="auto"/>
            <w:bottom w:val="none" w:sz="0" w:space="0" w:color="auto"/>
            <w:right w:val="none" w:sz="0" w:space="0" w:color="auto"/>
          </w:divBdr>
        </w:div>
        <w:div w:id="746272616">
          <w:marLeft w:val="0"/>
          <w:marRight w:val="0"/>
          <w:marTop w:val="0"/>
          <w:marBottom w:val="0"/>
          <w:divBdr>
            <w:top w:val="none" w:sz="0" w:space="0" w:color="auto"/>
            <w:left w:val="none" w:sz="0" w:space="0" w:color="auto"/>
            <w:bottom w:val="none" w:sz="0" w:space="0" w:color="auto"/>
            <w:right w:val="none" w:sz="0" w:space="0" w:color="auto"/>
          </w:divBdr>
        </w:div>
        <w:div w:id="746272618">
          <w:marLeft w:val="0"/>
          <w:marRight w:val="0"/>
          <w:marTop w:val="0"/>
          <w:marBottom w:val="0"/>
          <w:divBdr>
            <w:top w:val="none" w:sz="0" w:space="0" w:color="auto"/>
            <w:left w:val="none" w:sz="0" w:space="0" w:color="auto"/>
            <w:bottom w:val="none" w:sz="0" w:space="0" w:color="auto"/>
            <w:right w:val="none" w:sz="0" w:space="0" w:color="auto"/>
          </w:divBdr>
        </w:div>
        <w:div w:id="746272619">
          <w:marLeft w:val="0"/>
          <w:marRight w:val="0"/>
          <w:marTop w:val="0"/>
          <w:marBottom w:val="0"/>
          <w:divBdr>
            <w:top w:val="none" w:sz="0" w:space="0" w:color="auto"/>
            <w:left w:val="none" w:sz="0" w:space="0" w:color="auto"/>
            <w:bottom w:val="none" w:sz="0" w:space="0" w:color="auto"/>
            <w:right w:val="none" w:sz="0" w:space="0" w:color="auto"/>
          </w:divBdr>
        </w:div>
        <w:div w:id="746272621">
          <w:marLeft w:val="0"/>
          <w:marRight w:val="0"/>
          <w:marTop w:val="0"/>
          <w:marBottom w:val="0"/>
          <w:divBdr>
            <w:top w:val="none" w:sz="0" w:space="0" w:color="auto"/>
            <w:left w:val="none" w:sz="0" w:space="0" w:color="auto"/>
            <w:bottom w:val="none" w:sz="0" w:space="0" w:color="auto"/>
            <w:right w:val="none" w:sz="0" w:space="0" w:color="auto"/>
          </w:divBdr>
        </w:div>
        <w:div w:id="746272622">
          <w:marLeft w:val="0"/>
          <w:marRight w:val="0"/>
          <w:marTop w:val="0"/>
          <w:marBottom w:val="0"/>
          <w:divBdr>
            <w:top w:val="none" w:sz="0" w:space="0" w:color="auto"/>
            <w:left w:val="none" w:sz="0" w:space="0" w:color="auto"/>
            <w:bottom w:val="none" w:sz="0" w:space="0" w:color="auto"/>
            <w:right w:val="none" w:sz="0" w:space="0" w:color="auto"/>
          </w:divBdr>
        </w:div>
        <w:div w:id="746272623">
          <w:marLeft w:val="0"/>
          <w:marRight w:val="0"/>
          <w:marTop w:val="0"/>
          <w:marBottom w:val="0"/>
          <w:divBdr>
            <w:top w:val="none" w:sz="0" w:space="0" w:color="auto"/>
            <w:left w:val="none" w:sz="0" w:space="0" w:color="auto"/>
            <w:bottom w:val="none" w:sz="0" w:space="0" w:color="auto"/>
            <w:right w:val="none" w:sz="0" w:space="0" w:color="auto"/>
          </w:divBdr>
        </w:div>
        <w:div w:id="746272624">
          <w:marLeft w:val="0"/>
          <w:marRight w:val="0"/>
          <w:marTop w:val="0"/>
          <w:marBottom w:val="0"/>
          <w:divBdr>
            <w:top w:val="none" w:sz="0" w:space="0" w:color="auto"/>
            <w:left w:val="none" w:sz="0" w:space="0" w:color="auto"/>
            <w:bottom w:val="none" w:sz="0" w:space="0" w:color="auto"/>
            <w:right w:val="none" w:sz="0" w:space="0" w:color="auto"/>
          </w:divBdr>
        </w:div>
        <w:div w:id="746272625">
          <w:marLeft w:val="0"/>
          <w:marRight w:val="0"/>
          <w:marTop w:val="0"/>
          <w:marBottom w:val="0"/>
          <w:divBdr>
            <w:top w:val="none" w:sz="0" w:space="0" w:color="auto"/>
            <w:left w:val="none" w:sz="0" w:space="0" w:color="auto"/>
            <w:bottom w:val="none" w:sz="0" w:space="0" w:color="auto"/>
            <w:right w:val="none" w:sz="0" w:space="0" w:color="auto"/>
          </w:divBdr>
        </w:div>
        <w:div w:id="746272627">
          <w:marLeft w:val="0"/>
          <w:marRight w:val="0"/>
          <w:marTop w:val="0"/>
          <w:marBottom w:val="0"/>
          <w:divBdr>
            <w:top w:val="none" w:sz="0" w:space="0" w:color="auto"/>
            <w:left w:val="none" w:sz="0" w:space="0" w:color="auto"/>
            <w:bottom w:val="none" w:sz="0" w:space="0" w:color="auto"/>
            <w:right w:val="none" w:sz="0" w:space="0" w:color="auto"/>
          </w:divBdr>
        </w:div>
        <w:div w:id="746272628">
          <w:marLeft w:val="0"/>
          <w:marRight w:val="0"/>
          <w:marTop w:val="0"/>
          <w:marBottom w:val="0"/>
          <w:divBdr>
            <w:top w:val="none" w:sz="0" w:space="0" w:color="auto"/>
            <w:left w:val="none" w:sz="0" w:space="0" w:color="auto"/>
            <w:bottom w:val="none" w:sz="0" w:space="0" w:color="auto"/>
            <w:right w:val="none" w:sz="0" w:space="0" w:color="auto"/>
          </w:divBdr>
        </w:div>
        <w:div w:id="746272632">
          <w:marLeft w:val="0"/>
          <w:marRight w:val="0"/>
          <w:marTop w:val="0"/>
          <w:marBottom w:val="0"/>
          <w:divBdr>
            <w:top w:val="none" w:sz="0" w:space="0" w:color="auto"/>
            <w:left w:val="none" w:sz="0" w:space="0" w:color="auto"/>
            <w:bottom w:val="none" w:sz="0" w:space="0" w:color="auto"/>
            <w:right w:val="none" w:sz="0" w:space="0" w:color="auto"/>
          </w:divBdr>
        </w:div>
        <w:div w:id="746272633">
          <w:marLeft w:val="0"/>
          <w:marRight w:val="0"/>
          <w:marTop w:val="0"/>
          <w:marBottom w:val="0"/>
          <w:divBdr>
            <w:top w:val="none" w:sz="0" w:space="0" w:color="auto"/>
            <w:left w:val="none" w:sz="0" w:space="0" w:color="auto"/>
            <w:bottom w:val="none" w:sz="0" w:space="0" w:color="auto"/>
            <w:right w:val="none" w:sz="0" w:space="0" w:color="auto"/>
          </w:divBdr>
        </w:div>
        <w:div w:id="746272634">
          <w:marLeft w:val="0"/>
          <w:marRight w:val="0"/>
          <w:marTop w:val="0"/>
          <w:marBottom w:val="0"/>
          <w:divBdr>
            <w:top w:val="none" w:sz="0" w:space="0" w:color="auto"/>
            <w:left w:val="none" w:sz="0" w:space="0" w:color="auto"/>
            <w:bottom w:val="none" w:sz="0" w:space="0" w:color="auto"/>
            <w:right w:val="none" w:sz="0" w:space="0" w:color="auto"/>
          </w:divBdr>
        </w:div>
        <w:div w:id="746272636">
          <w:marLeft w:val="0"/>
          <w:marRight w:val="0"/>
          <w:marTop w:val="0"/>
          <w:marBottom w:val="0"/>
          <w:divBdr>
            <w:top w:val="none" w:sz="0" w:space="0" w:color="auto"/>
            <w:left w:val="none" w:sz="0" w:space="0" w:color="auto"/>
            <w:bottom w:val="none" w:sz="0" w:space="0" w:color="auto"/>
            <w:right w:val="none" w:sz="0" w:space="0" w:color="auto"/>
          </w:divBdr>
        </w:div>
        <w:div w:id="746272638">
          <w:marLeft w:val="0"/>
          <w:marRight w:val="0"/>
          <w:marTop w:val="0"/>
          <w:marBottom w:val="0"/>
          <w:divBdr>
            <w:top w:val="none" w:sz="0" w:space="0" w:color="auto"/>
            <w:left w:val="none" w:sz="0" w:space="0" w:color="auto"/>
            <w:bottom w:val="none" w:sz="0" w:space="0" w:color="auto"/>
            <w:right w:val="none" w:sz="0" w:space="0" w:color="auto"/>
          </w:divBdr>
        </w:div>
        <w:div w:id="746272640">
          <w:marLeft w:val="0"/>
          <w:marRight w:val="0"/>
          <w:marTop w:val="0"/>
          <w:marBottom w:val="0"/>
          <w:divBdr>
            <w:top w:val="none" w:sz="0" w:space="0" w:color="auto"/>
            <w:left w:val="none" w:sz="0" w:space="0" w:color="auto"/>
            <w:bottom w:val="none" w:sz="0" w:space="0" w:color="auto"/>
            <w:right w:val="none" w:sz="0" w:space="0" w:color="auto"/>
          </w:divBdr>
        </w:div>
        <w:div w:id="746272641">
          <w:marLeft w:val="0"/>
          <w:marRight w:val="0"/>
          <w:marTop w:val="0"/>
          <w:marBottom w:val="0"/>
          <w:divBdr>
            <w:top w:val="none" w:sz="0" w:space="0" w:color="auto"/>
            <w:left w:val="none" w:sz="0" w:space="0" w:color="auto"/>
            <w:bottom w:val="none" w:sz="0" w:space="0" w:color="auto"/>
            <w:right w:val="none" w:sz="0" w:space="0" w:color="auto"/>
          </w:divBdr>
        </w:div>
        <w:div w:id="746272642">
          <w:marLeft w:val="0"/>
          <w:marRight w:val="0"/>
          <w:marTop w:val="0"/>
          <w:marBottom w:val="0"/>
          <w:divBdr>
            <w:top w:val="none" w:sz="0" w:space="0" w:color="auto"/>
            <w:left w:val="none" w:sz="0" w:space="0" w:color="auto"/>
            <w:bottom w:val="none" w:sz="0" w:space="0" w:color="auto"/>
            <w:right w:val="none" w:sz="0" w:space="0" w:color="auto"/>
          </w:divBdr>
        </w:div>
        <w:div w:id="746272644">
          <w:marLeft w:val="0"/>
          <w:marRight w:val="0"/>
          <w:marTop w:val="0"/>
          <w:marBottom w:val="0"/>
          <w:divBdr>
            <w:top w:val="none" w:sz="0" w:space="0" w:color="auto"/>
            <w:left w:val="none" w:sz="0" w:space="0" w:color="auto"/>
            <w:bottom w:val="none" w:sz="0" w:space="0" w:color="auto"/>
            <w:right w:val="none" w:sz="0" w:space="0" w:color="auto"/>
          </w:divBdr>
        </w:div>
        <w:div w:id="746272645">
          <w:marLeft w:val="0"/>
          <w:marRight w:val="0"/>
          <w:marTop w:val="0"/>
          <w:marBottom w:val="0"/>
          <w:divBdr>
            <w:top w:val="none" w:sz="0" w:space="0" w:color="auto"/>
            <w:left w:val="none" w:sz="0" w:space="0" w:color="auto"/>
            <w:bottom w:val="none" w:sz="0" w:space="0" w:color="auto"/>
            <w:right w:val="none" w:sz="0" w:space="0" w:color="auto"/>
          </w:divBdr>
        </w:div>
        <w:div w:id="746272647">
          <w:marLeft w:val="0"/>
          <w:marRight w:val="0"/>
          <w:marTop w:val="0"/>
          <w:marBottom w:val="0"/>
          <w:divBdr>
            <w:top w:val="none" w:sz="0" w:space="0" w:color="auto"/>
            <w:left w:val="none" w:sz="0" w:space="0" w:color="auto"/>
            <w:bottom w:val="none" w:sz="0" w:space="0" w:color="auto"/>
            <w:right w:val="none" w:sz="0" w:space="0" w:color="auto"/>
          </w:divBdr>
        </w:div>
        <w:div w:id="746272648">
          <w:marLeft w:val="0"/>
          <w:marRight w:val="0"/>
          <w:marTop w:val="0"/>
          <w:marBottom w:val="0"/>
          <w:divBdr>
            <w:top w:val="none" w:sz="0" w:space="0" w:color="auto"/>
            <w:left w:val="none" w:sz="0" w:space="0" w:color="auto"/>
            <w:bottom w:val="none" w:sz="0" w:space="0" w:color="auto"/>
            <w:right w:val="none" w:sz="0" w:space="0" w:color="auto"/>
          </w:divBdr>
        </w:div>
        <w:div w:id="746272651">
          <w:marLeft w:val="0"/>
          <w:marRight w:val="0"/>
          <w:marTop w:val="0"/>
          <w:marBottom w:val="0"/>
          <w:divBdr>
            <w:top w:val="none" w:sz="0" w:space="0" w:color="auto"/>
            <w:left w:val="none" w:sz="0" w:space="0" w:color="auto"/>
            <w:bottom w:val="none" w:sz="0" w:space="0" w:color="auto"/>
            <w:right w:val="none" w:sz="0" w:space="0" w:color="auto"/>
          </w:divBdr>
        </w:div>
        <w:div w:id="746272653">
          <w:marLeft w:val="0"/>
          <w:marRight w:val="0"/>
          <w:marTop w:val="0"/>
          <w:marBottom w:val="0"/>
          <w:divBdr>
            <w:top w:val="none" w:sz="0" w:space="0" w:color="auto"/>
            <w:left w:val="none" w:sz="0" w:space="0" w:color="auto"/>
            <w:bottom w:val="none" w:sz="0" w:space="0" w:color="auto"/>
            <w:right w:val="none" w:sz="0" w:space="0" w:color="auto"/>
          </w:divBdr>
        </w:div>
        <w:div w:id="746272654">
          <w:marLeft w:val="0"/>
          <w:marRight w:val="0"/>
          <w:marTop w:val="0"/>
          <w:marBottom w:val="0"/>
          <w:divBdr>
            <w:top w:val="none" w:sz="0" w:space="0" w:color="auto"/>
            <w:left w:val="none" w:sz="0" w:space="0" w:color="auto"/>
            <w:bottom w:val="none" w:sz="0" w:space="0" w:color="auto"/>
            <w:right w:val="none" w:sz="0" w:space="0" w:color="auto"/>
          </w:divBdr>
        </w:div>
        <w:div w:id="746272655">
          <w:marLeft w:val="0"/>
          <w:marRight w:val="0"/>
          <w:marTop w:val="0"/>
          <w:marBottom w:val="0"/>
          <w:divBdr>
            <w:top w:val="none" w:sz="0" w:space="0" w:color="auto"/>
            <w:left w:val="none" w:sz="0" w:space="0" w:color="auto"/>
            <w:bottom w:val="none" w:sz="0" w:space="0" w:color="auto"/>
            <w:right w:val="none" w:sz="0" w:space="0" w:color="auto"/>
          </w:divBdr>
        </w:div>
        <w:div w:id="746272659">
          <w:marLeft w:val="0"/>
          <w:marRight w:val="0"/>
          <w:marTop w:val="0"/>
          <w:marBottom w:val="0"/>
          <w:divBdr>
            <w:top w:val="none" w:sz="0" w:space="0" w:color="auto"/>
            <w:left w:val="none" w:sz="0" w:space="0" w:color="auto"/>
            <w:bottom w:val="none" w:sz="0" w:space="0" w:color="auto"/>
            <w:right w:val="none" w:sz="0" w:space="0" w:color="auto"/>
          </w:divBdr>
        </w:div>
        <w:div w:id="746272663">
          <w:marLeft w:val="0"/>
          <w:marRight w:val="0"/>
          <w:marTop w:val="0"/>
          <w:marBottom w:val="0"/>
          <w:divBdr>
            <w:top w:val="none" w:sz="0" w:space="0" w:color="auto"/>
            <w:left w:val="none" w:sz="0" w:space="0" w:color="auto"/>
            <w:bottom w:val="none" w:sz="0" w:space="0" w:color="auto"/>
            <w:right w:val="none" w:sz="0" w:space="0" w:color="auto"/>
          </w:divBdr>
        </w:div>
      </w:divsChild>
    </w:div>
    <w:div w:id="746272557">
      <w:marLeft w:val="0"/>
      <w:marRight w:val="0"/>
      <w:marTop w:val="0"/>
      <w:marBottom w:val="0"/>
      <w:divBdr>
        <w:top w:val="none" w:sz="0" w:space="0" w:color="auto"/>
        <w:left w:val="none" w:sz="0" w:space="0" w:color="auto"/>
        <w:bottom w:val="none" w:sz="0" w:space="0" w:color="auto"/>
        <w:right w:val="none" w:sz="0" w:space="0" w:color="auto"/>
      </w:divBdr>
      <w:divsChild>
        <w:div w:id="746272458">
          <w:marLeft w:val="0"/>
          <w:marRight w:val="0"/>
          <w:marTop w:val="0"/>
          <w:marBottom w:val="0"/>
          <w:divBdr>
            <w:top w:val="none" w:sz="0" w:space="0" w:color="auto"/>
            <w:left w:val="none" w:sz="0" w:space="0" w:color="auto"/>
            <w:bottom w:val="none" w:sz="0" w:space="0" w:color="auto"/>
            <w:right w:val="none" w:sz="0" w:space="0" w:color="auto"/>
          </w:divBdr>
        </w:div>
        <w:div w:id="746272460">
          <w:marLeft w:val="0"/>
          <w:marRight w:val="0"/>
          <w:marTop w:val="0"/>
          <w:marBottom w:val="0"/>
          <w:divBdr>
            <w:top w:val="none" w:sz="0" w:space="0" w:color="auto"/>
            <w:left w:val="none" w:sz="0" w:space="0" w:color="auto"/>
            <w:bottom w:val="none" w:sz="0" w:space="0" w:color="auto"/>
            <w:right w:val="none" w:sz="0" w:space="0" w:color="auto"/>
          </w:divBdr>
        </w:div>
        <w:div w:id="746272461">
          <w:marLeft w:val="0"/>
          <w:marRight w:val="0"/>
          <w:marTop w:val="0"/>
          <w:marBottom w:val="0"/>
          <w:divBdr>
            <w:top w:val="none" w:sz="0" w:space="0" w:color="auto"/>
            <w:left w:val="none" w:sz="0" w:space="0" w:color="auto"/>
            <w:bottom w:val="none" w:sz="0" w:space="0" w:color="auto"/>
            <w:right w:val="none" w:sz="0" w:space="0" w:color="auto"/>
          </w:divBdr>
        </w:div>
        <w:div w:id="746272463">
          <w:marLeft w:val="0"/>
          <w:marRight w:val="0"/>
          <w:marTop w:val="0"/>
          <w:marBottom w:val="0"/>
          <w:divBdr>
            <w:top w:val="none" w:sz="0" w:space="0" w:color="auto"/>
            <w:left w:val="none" w:sz="0" w:space="0" w:color="auto"/>
            <w:bottom w:val="none" w:sz="0" w:space="0" w:color="auto"/>
            <w:right w:val="none" w:sz="0" w:space="0" w:color="auto"/>
          </w:divBdr>
        </w:div>
        <w:div w:id="746272475">
          <w:marLeft w:val="0"/>
          <w:marRight w:val="0"/>
          <w:marTop w:val="0"/>
          <w:marBottom w:val="0"/>
          <w:divBdr>
            <w:top w:val="none" w:sz="0" w:space="0" w:color="auto"/>
            <w:left w:val="none" w:sz="0" w:space="0" w:color="auto"/>
            <w:bottom w:val="none" w:sz="0" w:space="0" w:color="auto"/>
            <w:right w:val="none" w:sz="0" w:space="0" w:color="auto"/>
          </w:divBdr>
        </w:div>
        <w:div w:id="746272478">
          <w:marLeft w:val="0"/>
          <w:marRight w:val="0"/>
          <w:marTop w:val="0"/>
          <w:marBottom w:val="0"/>
          <w:divBdr>
            <w:top w:val="none" w:sz="0" w:space="0" w:color="auto"/>
            <w:left w:val="none" w:sz="0" w:space="0" w:color="auto"/>
            <w:bottom w:val="none" w:sz="0" w:space="0" w:color="auto"/>
            <w:right w:val="none" w:sz="0" w:space="0" w:color="auto"/>
          </w:divBdr>
        </w:div>
        <w:div w:id="746272480">
          <w:marLeft w:val="0"/>
          <w:marRight w:val="0"/>
          <w:marTop w:val="0"/>
          <w:marBottom w:val="0"/>
          <w:divBdr>
            <w:top w:val="none" w:sz="0" w:space="0" w:color="auto"/>
            <w:left w:val="none" w:sz="0" w:space="0" w:color="auto"/>
            <w:bottom w:val="none" w:sz="0" w:space="0" w:color="auto"/>
            <w:right w:val="none" w:sz="0" w:space="0" w:color="auto"/>
          </w:divBdr>
        </w:div>
        <w:div w:id="746272482">
          <w:marLeft w:val="0"/>
          <w:marRight w:val="0"/>
          <w:marTop w:val="0"/>
          <w:marBottom w:val="0"/>
          <w:divBdr>
            <w:top w:val="none" w:sz="0" w:space="0" w:color="auto"/>
            <w:left w:val="none" w:sz="0" w:space="0" w:color="auto"/>
            <w:bottom w:val="none" w:sz="0" w:space="0" w:color="auto"/>
            <w:right w:val="none" w:sz="0" w:space="0" w:color="auto"/>
          </w:divBdr>
        </w:div>
        <w:div w:id="746272483">
          <w:marLeft w:val="0"/>
          <w:marRight w:val="0"/>
          <w:marTop w:val="0"/>
          <w:marBottom w:val="0"/>
          <w:divBdr>
            <w:top w:val="none" w:sz="0" w:space="0" w:color="auto"/>
            <w:left w:val="none" w:sz="0" w:space="0" w:color="auto"/>
            <w:bottom w:val="none" w:sz="0" w:space="0" w:color="auto"/>
            <w:right w:val="none" w:sz="0" w:space="0" w:color="auto"/>
          </w:divBdr>
        </w:div>
        <w:div w:id="746272490">
          <w:marLeft w:val="0"/>
          <w:marRight w:val="0"/>
          <w:marTop w:val="0"/>
          <w:marBottom w:val="0"/>
          <w:divBdr>
            <w:top w:val="none" w:sz="0" w:space="0" w:color="auto"/>
            <w:left w:val="none" w:sz="0" w:space="0" w:color="auto"/>
            <w:bottom w:val="none" w:sz="0" w:space="0" w:color="auto"/>
            <w:right w:val="none" w:sz="0" w:space="0" w:color="auto"/>
          </w:divBdr>
        </w:div>
        <w:div w:id="746272493">
          <w:marLeft w:val="0"/>
          <w:marRight w:val="0"/>
          <w:marTop w:val="0"/>
          <w:marBottom w:val="0"/>
          <w:divBdr>
            <w:top w:val="none" w:sz="0" w:space="0" w:color="auto"/>
            <w:left w:val="none" w:sz="0" w:space="0" w:color="auto"/>
            <w:bottom w:val="none" w:sz="0" w:space="0" w:color="auto"/>
            <w:right w:val="none" w:sz="0" w:space="0" w:color="auto"/>
          </w:divBdr>
        </w:div>
        <w:div w:id="746272496">
          <w:marLeft w:val="0"/>
          <w:marRight w:val="0"/>
          <w:marTop w:val="0"/>
          <w:marBottom w:val="0"/>
          <w:divBdr>
            <w:top w:val="none" w:sz="0" w:space="0" w:color="auto"/>
            <w:left w:val="none" w:sz="0" w:space="0" w:color="auto"/>
            <w:bottom w:val="none" w:sz="0" w:space="0" w:color="auto"/>
            <w:right w:val="none" w:sz="0" w:space="0" w:color="auto"/>
          </w:divBdr>
        </w:div>
        <w:div w:id="746272497">
          <w:marLeft w:val="0"/>
          <w:marRight w:val="0"/>
          <w:marTop w:val="0"/>
          <w:marBottom w:val="0"/>
          <w:divBdr>
            <w:top w:val="none" w:sz="0" w:space="0" w:color="auto"/>
            <w:left w:val="none" w:sz="0" w:space="0" w:color="auto"/>
            <w:bottom w:val="none" w:sz="0" w:space="0" w:color="auto"/>
            <w:right w:val="none" w:sz="0" w:space="0" w:color="auto"/>
          </w:divBdr>
        </w:div>
        <w:div w:id="746272501">
          <w:marLeft w:val="0"/>
          <w:marRight w:val="0"/>
          <w:marTop w:val="0"/>
          <w:marBottom w:val="0"/>
          <w:divBdr>
            <w:top w:val="none" w:sz="0" w:space="0" w:color="auto"/>
            <w:left w:val="none" w:sz="0" w:space="0" w:color="auto"/>
            <w:bottom w:val="none" w:sz="0" w:space="0" w:color="auto"/>
            <w:right w:val="none" w:sz="0" w:space="0" w:color="auto"/>
          </w:divBdr>
        </w:div>
        <w:div w:id="746272502">
          <w:marLeft w:val="0"/>
          <w:marRight w:val="0"/>
          <w:marTop w:val="0"/>
          <w:marBottom w:val="0"/>
          <w:divBdr>
            <w:top w:val="none" w:sz="0" w:space="0" w:color="auto"/>
            <w:left w:val="none" w:sz="0" w:space="0" w:color="auto"/>
            <w:bottom w:val="none" w:sz="0" w:space="0" w:color="auto"/>
            <w:right w:val="none" w:sz="0" w:space="0" w:color="auto"/>
          </w:divBdr>
        </w:div>
        <w:div w:id="746272503">
          <w:marLeft w:val="0"/>
          <w:marRight w:val="0"/>
          <w:marTop w:val="0"/>
          <w:marBottom w:val="0"/>
          <w:divBdr>
            <w:top w:val="none" w:sz="0" w:space="0" w:color="auto"/>
            <w:left w:val="none" w:sz="0" w:space="0" w:color="auto"/>
            <w:bottom w:val="none" w:sz="0" w:space="0" w:color="auto"/>
            <w:right w:val="none" w:sz="0" w:space="0" w:color="auto"/>
          </w:divBdr>
        </w:div>
        <w:div w:id="746272504">
          <w:marLeft w:val="0"/>
          <w:marRight w:val="0"/>
          <w:marTop w:val="0"/>
          <w:marBottom w:val="0"/>
          <w:divBdr>
            <w:top w:val="none" w:sz="0" w:space="0" w:color="auto"/>
            <w:left w:val="none" w:sz="0" w:space="0" w:color="auto"/>
            <w:bottom w:val="none" w:sz="0" w:space="0" w:color="auto"/>
            <w:right w:val="none" w:sz="0" w:space="0" w:color="auto"/>
          </w:divBdr>
        </w:div>
        <w:div w:id="746272505">
          <w:marLeft w:val="0"/>
          <w:marRight w:val="0"/>
          <w:marTop w:val="0"/>
          <w:marBottom w:val="0"/>
          <w:divBdr>
            <w:top w:val="none" w:sz="0" w:space="0" w:color="auto"/>
            <w:left w:val="none" w:sz="0" w:space="0" w:color="auto"/>
            <w:bottom w:val="none" w:sz="0" w:space="0" w:color="auto"/>
            <w:right w:val="none" w:sz="0" w:space="0" w:color="auto"/>
          </w:divBdr>
        </w:div>
        <w:div w:id="746272506">
          <w:marLeft w:val="0"/>
          <w:marRight w:val="0"/>
          <w:marTop w:val="0"/>
          <w:marBottom w:val="0"/>
          <w:divBdr>
            <w:top w:val="none" w:sz="0" w:space="0" w:color="auto"/>
            <w:left w:val="none" w:sz="0" w:space="0" w:color="auto"/>
            <w:bottom w:val="none" w:sz="0" w:space="0" w:color="auto"/>
            <w:right w:val="none" w:sz="0" w:space="0" w:color="auto"/>
          </w:divBdr>
        </w:div>
        <w:div w:id="746272507">
          <w:marLeft w:val="0"/>
          <w:marRight w:val="0"/>
          <w:marTop w:val="0"/>
          <w:marBottom w:val="0"/>
          <w:divBdr>
            <w:top w:val="none" w:sz="0" w:space="0" w:color="auto"/>
            <w:left w:val="none" w:sz="0" w:space="0" w:color="auto"/>
            <w:bottom w:val="none" w:sz="0" w:space="0" w:color="auto"/>
            <w:right w:val="none" w:sz="0" w:space="0" w:color="auto"/>
          </w:divBdr>
        </w:div>
        <w:div w:id="746272517">
          <w:marLeft w:val="0"/>
          <w:marRight w:val="0"/>
          <w:marTop w:val="0"/>
          <w:marBottom w:val="0"/>
          <w:divBdr>
            <w:top w:val="none" w:sz="0" w:space="0" w:color="auto"/>
            <w:left w:val="none" w:sz="0" w:space="0" w:color="auto"/>
            <w:bottom w:val="none" w:sz="0" w:space="0" w:color="auto"/>
            <w:right w:val="none" w:sz="0" w:space="0" w:color="auto"/>
          </w:divBdr>
        </w:div>
        <w:div w:id="746272518">
          <w:marLeft w:val="0"/>
          <w:marRight w:val="0"/>
          <w:marTop w:val="0"/>
          <w:marBottom w:val="0"/>
          <w:divBdr>
            <w:top w:val="none" w:sz="0" w:space="0" w:color="auto"/>
            <w:left w:val="none" w:sz="0" w:space="0" w:color="auto"/>
            <w:bottom w:val="none" w:sz="0" w:space="0" w:color="auto"/>
            <w:right w:val="none" w:sz="0" w:space="0" w:color="auto"/>
          </w:divBdr>
        </w:div>
        <w:div w:id="746272519">
          <w:marLeft w:val="0"/>
          <w:marRight w:val="0"/>
          <w:marTop w:val="0"/>
          <w:marBottom w:val="0"/>
          <w:divBdr>
            <w:top w:val="none" w:sz="0" w:space="0" w:color="auto"/>
            <w:left w:val="none" w:sz="0" w:space="0" w:color="auto"/>
            <w:bottom w:val="none" w:sz="0" w:space="0" w:color="auto"/>
            <w:right w:val="none" w:sz="0" w:space="0" w:color="auto"/>
          </w:divBdr>
        </w:div>
        <w:div w:id="746272520">
          <w:marLeft w:val="0"/>
          <w:marRight w:val="0"/>
          <w:marTop w:val="0"/>
          <w:marBottom w:val="0"/>
          <w:divBdr>
            <w:top w:val="none" w:sz="0" w:space="0" w:color="auto"/>
            <w:left w:val="none" w:sz="0" w:space="0" w:color="auto"/>
            <w:bottom w:val="none" w:sz="0" w:space="0" w:color="auto"/>
            <w:right w:val="none" w:sz="0" w:space="0" w:color="auto"/>
          </w:divBdr>
        </w:div>
        <w:div w:id="746272522">
          <w:marLeft w:val="0"/>
          <w:marRight w:val="0"/>
          <w:marTop w:val="0"/>
          <w:marBottom w:val="0"/>
          <w:divBdr>
            <w:top w:val="none" w:sz="0" w:space="0" w:color="auto"/>
            <w:left w:val="none" w:sz="0" w:space="0" w:color="auto"/>
            <w:bottom w:val="none" w:sz="0" w:space="0" w:color="auto"/>
            <w:right w:val="none" w:sz="0" w:space="0" w:color="auto"/>
          </w:divBdr>
        </w:div>
        <w:div w:id="746272525">
          <w:marLeft w:val="0"/>
          <w:marRight w:val="0"/>
          <w:marTop w:val="0"/>
          <w:marBottom w:val="0"/>
          <w:divBdr>
            <w:top w:val="none" w:sz="0" w:space="0" w:color="auto"/>
            <w:left w:val="none" w:sz="0" w:space="0" w:color="auto"/>
            <w:bottom w:val="none" w:sz="0" w:space="0" w:color="auto"/>
            <w:right w:val="none" w:sz="0" w:space="0" w:color="auto"/>
          </w:divBdr>
        </w:div>
        <w:div w:id="746272527">
          <w:marLeft w:val="0"/>
          <w:marRight w:val="0"/>
          <w:marTop w:val="0"/>
          <w:marBottom w:val="0"/>
          <w:divBdr>
            <w:top w:val="none" w:sz="0" w:space="0" w:color="auto"/>
            <w:left w:val="none" w:sz="0" w:space="0" w:color="auto"/>
            <w:bottom w:val="none" w:sz="0" w:space="0" w:color="auto"/>
            <w:right w:val="none" w:sz="0" w:space="0" w:color="auto"/>
          </w:divBdr>
        </w:div>
        <w:div w:id="746272529">
          <w:marLeft w:val="0"/>
          <w:marRight w:val="0"/>
          <w:marTop w:val="0"/>
          <w:marBottom w:val="0"/>
          <w:divBdr>
            <w:top w:val="none" w:sz="0" w:space="0" w:color="auto"/>
            <w:left w:val="none" w:sz="0" w:space="0" w:color="auto"/>
            <w:bottom w:val="none" w:sz="0" w:space="0" w:color="auto"/>
            <w:right w:val="none" w:sz="0" w:space="0" w:color="auto"/>
          </w:divBdr>
        </w:div>
        <w:div w:id="746272531">
          <w:marLeft w:val="0"/>
          <w:marRight w:val="0"/>
          <w:marTop w:val="0"/>
          <w:marBottom w:val="0"/>
          <w:divBdr>
            <w:top w:val="none" w:sz="0" w:space="0" w:color="auto"/>
            <w:left w:val="none" w:sz="0" w:space="0" w:color="auto"/>
            <w:bottom w:val="none" w:sz="0" w:space="0" w:color="auto"/>
            <w:right w:val="none" w:sz="0" w:space="0" w:color="auto"/>
          </w:divBdr>
        </w:div>
        <w:div w:id="746272534">
          <w:marLeft w:val="0"/>
          <w:marRight w:val="0"/>
          <w:marTop w:val="0"/>
          <w:marBottom w:val="0"/>
          <w:divBdr>
            <w:top w:val="none" w:sz="0" w:space="0" w:color="auto"/>
            <w:left w:val="none" w:sz="0" w:space="0" w:color="auto"/>
            <w:bottom w:val="none" w:sz="0" w:space="0" w:color="auto"/>
            <w:right w:val="none" w:sz="0" w:space="0" w:color="auto"/>
          </w:divBdr>
        </w:div>
        <w:div w:id="746272537">
          <w:marLeft w:val="0"/>
          <w:marRight w:val="0"/>
          <w:marTop w:val="0"/>
          <w:marBottom w:val="0"/>
          <w:divBdr>
            <w:top w:val="none" w:sz="0" w:space="0" w:color="auto"/>
            <w:left w:val="none" w:sz="0" w:space="0" w:color="auto"/>
            <w:bottom w:val="none" w:sz="0" w:space="0" w:color="auto"/>
            <w:right w:val="none" w:sz="0" w:space="0" w:color="auto"/>
          </w:divBdr>
        </w:div>
        <w:div w:id="746272538">
          <w:marLeft w:val="0"/>
          <w:marRight w:val="0"/>
          <w:marTop w:val="0"/>
          <w:marBottom w:val="0"/>
          <w:divBdr>
            <w:top w:val="none" w:sz="0" w:space="0" w:color="auto"/>
            <w:left w:val="none" w:sz="0" w:space="0" w:color="auto"/>
            <w:bottom w:val="none" w:sz="0" w:space="0" w:color="auto"/>
            <w:right w:val="none" w:sz="0" w:space="0" w:color="auto"/>
          </w:divBdr>
        </w:div>
        <w:div w:id="746272539">
          <w:marLeft w:val="0"/>
          <w:marRight w:val="0"/>
          <w:marTop w:val="0"/>
          <w:marBottom w:val="0"/>
          <w:divBdr>
            <w:top w:val="none" w:sz="0" w:space="0" w:color="auto"/>
            <w:left w:val="none" w:sz="0" w:space="0" w:color="auto"/>
            <w:bottom w:val="none" w:sz="0" w:space="0" w:color="auto"/>
            <w:right w:val="none" w:sz="0" w:space="0" w:color="auto"/>
          </w:divBdr>
        </w:div>
        <w:div w:id="746272541">
          <w:marLeft w:val="0"/>
          <w:marRight w:val="0"/>
          <w:marTop w:val="0"/>
          <w:marBottom w:val="0"/>
          <w:divBdr>
            <w:top w:val="none" w:sz="0" w:space="0" w:color="auto"/>
            <w:left w:val="none" w:sz="0" w:space="0" w:color="auto"/>
            <w:bottom w:val="none" w:sz="0" w:space="0" w:color="auto"/>
            <w:right w:val="none" w:sz="0" w:space="0" w:color="auto"/>
          </w:divBdr>
        </w:div>
        <w:div w:id="746272544">
          <w:marLeft w:val="0"/>
          <w:marRight w:val="0"/>
          <w:marTop w:val="0"/>
          <w:marBottom w:val="0"/>
          <w:divBdr>
            <w:top w:val="none" w:sz="0" w:space="0" w:color="auto"/>
            <w:left w:val="none" w:sz="0" w:space="0" w:color="auto"/>
            <w:bottom w:val="none" w:sz="0" w:space="0" w:color="auto"/>
            <w:right w:val="none" w:sz="0" w:space="0" w:color="auto"/>
          </w:divBdr>
        </w:div>
        <w:div w:id="746272550">
          <w:marLeft w:val="0"/>
          <w:marRight w:val="0"/>
          <w:marTop w:val="0"/>
          <w:marBottom w:val="0"/>
          <w:divBdr>
            <w:top w:val="none" w:sz="0" w:space="0" w:color="auto"/>
            <w:left w:val="none" w:sz="0" w:space="0" w:color="auto"/>
            <w:bottom w:val="none" w:sz="0" w:space="0" w:color="auto"/>
            <w:right w:val="none" w:sz="0" w:space="0" w:color="auto"/>
          </w:divBdr>
        </w:div>
        <w:div w:id="746272555">
          <w:marLeft w:val="0"/>
          <w:marRight w:val="0"/>
          <w:marTop w:val="0"/>
          <w:marBottom w:val="0"/>
          <w:divBdr>
            <w:top w:val="none" w:sz="0" w:space="0" w:color="auto"/>
            <w:left w:val="none" w:sz="0" w:space="0" w:color="auto"/>
            <w:bottom w:val="none" w:sz="0" w:space="0" w:color="auto"/>
            <w:right w:val="none" w:sz="0" w:space="0" w:color="auto"/>
          </w:divBdr>
        </w:div>
        <w:div w:id="746272561">
          <w:marLeft w:val="0"/>
          <w:marRight w:val="0"/>
          <w:marTop w:val="0"/>
          <w:marBottom w:val="0"/>
          <w:divBdr>
            <w:top w:val="none" w:sz="0" w:space="0" w:color="auto"/>
            <w:left w:val="none" w:sz="0" w:space="0" w:color="auto"/>
            <w:bottom w:val="none" w:sz="0" w:space="0" w:color="auto"/>
            <w:right w:val="none" w:sz="0" w:space="0" w:color="auto"/>
          </w:divBdr>
        </w:div>
        <w:div w:id="746272562">
          <w:marLeft w:val="0"/>
          <w:marRight w:val="0"/>
          <w:marTop w:val="0"/>
          <w:marBottom w:val="0"/>
          <w:divBdr>
            <w:top w:val="none" w:sz="0" w:space="0" w:color="auto"/>
            <w:left w:val="none" w:sz="0" w:space="0" w:color="auto"/>
            <w:bottom w:val="none" w:sz="0" w:space="0" w:color="auto"/>
            <w:right w:val="none" w:sz="0" w:space="0" w:color="auto"/>
          </w:divBdr>
        </w:div>
        <w:div w:id="746272564">
          <w:marLeft w:val="0"/>
          <w:marRight w:val="0"/>
          <w:marTop w:val="0"/>
          <w:marBottom w:val="0"/>
          <w:divBdr>
            <w:top w:val="none" w:sz="0" w:space="0" w:color="auto"/>
            <w:left w:val="none" w:sz="0" w:space="0" w:color="auto"/>
            <w:bottom w:val="none" w:sz="0" w:space="0" w:color="auto"/>
            <w:right w:val="none" w:sz="0" w:space="0" w:color="auto"/>
          </w:divBdr>
        </w:div>
        <w:div w:id="746272568">
          <w:marLeft w:val="0"/>
          <w:marRight w:val="0"/>
          <w:marTop w:val="0"/>
          <w:marBottom w:val="0"/>
          <w:divBdr>
            <w:top w:val="none" w:sz="0" w:space="0" w:color="auto"/>
            <w:left w:val="none" w:sz="0" w:space="0" w:color="auto"/>
            <w:bottom w:val="none" w:sz="0" w:space="0" w:color="auto"/>
            <w:right w:val="none" w:sz="0" w:space="0" w:color="auto"/>
          </w:divBdr>
        </w:div>
        <w:div w:id="746272571">
          <w:marLeft w:val="0"/>
          <w:marRight w:val="0"/>
          <w:marTop w:val="0"/>
          <w:marBottom w:val="0"/>
          <w:divBdr>
            <w:top w:val="none" w:sz="0" w:space="0" w:color="auto"/>
            <w:left w:val="none" w:sz="0" w:space="0" w:color="auto"/>
            <w:bottom w:val="none" w:sz="0" w:space="0" w:color="auto"/>
            <w:right w:val="none" w:sz="0" w:space="0" w:color="auto"/>
          </w:divBdr>
        </w:div>
        <w:div w:id="746272573">
          <w:marLeft w:val="0"/>
          <w:marRight w:val="0"/>
          <w:marTop w:val="0"/>
          <w:marBottom w:val="0"/>
          <w:divBdr>
            <w:top w:val="none" w:sz="0" w:space="0" w:color="auto"/>
            <w:left w:val="none" w:sz="0" w:space="0" w:color="auto"/>
            <w:bottom w:val="none" w:sz="0" w:space="0" w:color="auto"/>
            <w:right w:val="none" w:sz="0" w:space="0" w:color="auto"/>
          </w:divBdr>
        </w:div>
        <w:div w:id="746272575">
          <w:marLeft w:val="0"/>
          <w:marRight w:val="0"/>
          <w:marTop w:val="0"/>
          <w:marBottom w:val="0"/>
          <w:divBdr>
            <w:top w:val="none" w:sz="0" w:space="0" w:color="auto"/>
            <w:left w:val="none" w:sz="0" w:space="0" w:color="auto"/>
            <w:bottom w:val="none" w:sz="0" w:space="0" w:color="auto"/>
            <w:right w:val="none" w:sz="0" w:space="0" w:color="auto"/>
          </w:divBdr>
        </w:div>
        <w:div w:id="746272578">
          <w:marLeft w:val="0"/>
          <w:marRight w:val="0"/>
          <w:marTop w:val="0"/>
          <w:marBottom w:val="0"/>
          <w:divBdr>
            <w:top w:val="none" w:sz="0" w:space="0" w:color="auto"/>
            <w:left w:val="none" w:sz="0" w:space="0" w:color="auto"/>
            <w:bottom w:val="none" w:sz="0" w:space="0" w:color="auto"/>
            <w:right w:val="none" w:sz="0" w:space="0" w:color="auto"/>
          </w:divBdr>
        </w:div>
        <w:div w:id="746272585">
          <w:marLeft w:val="0"/>
          <w:marRight w:val="0"/>
          <w:marTop w:val="0"/>
          <w:marBottom w:val="0"/>
          <w:divBdr>
            <w:top w:val="none" w:sz="0" w:space="0" w:color="auto"/>
            <w:left w:val="none" w:sz="0" w:space="0" w:color="auto"/>
            <w:bottom w:val="none" w:sz="0" w:space="0" w:color="auto"/>
            <w:right w:val="none" w:sz="0" w:space="0" w:color="auto"/>
          </w:divBdr>
        </w:div>
        <w:div w:id="746272586">
          <w:marLeft w:val="0"/>
          <w:marRight w:val="0"/>
          <w:marTop w:val="0"/>
          <w:marBottom w:val="0"/>
          <w:divBdr>
            <w:top w:val="none" w:sz="0" w:space="0" w:color="auto"/>
            <w:left w:val="none" w:sz="0" w:space="0" w:color="auto"/>
            <w:bottom w:val="none" w:sz="0" w:space="0" w:color="auto"/>
            <w:right w:val="none" w:sz="0" w:space="0" w:color="auto"/>
          </w:divBdr>
        </w:div>
        <w:div w:id="746272588">
          <w:marLeft w:val="0"/>
          <w:marRight w:val="0"/>
          <w:marTop w:val="0"/>
          <w:marBottom w:val="0"/>
          <w:divBdr>
            <w:top w:val="none" w:sz="0" w:space="0" w:color="auto"/>
            <w:left w:val="none" w:sz="0" w:space="0" w:color="auto"/>
            <w:bottom w:val="none" w:sz="0" w:space="0" w:color="auto"/>
            <w:right w:val="none" w:sz="0" w:space="0" w:color="auto"/>
          </w:divBdr>
        </w:div>
        <w:div w:id="746272591">
          <w:marLeft w:val="0"/>
          <w:marRight w:val="0"/>
          <w:marTop w:val="0"/>
          <w:marBottom w:val="0"/>
          <w:divBdr>
            <w:top w:val="none" w:sz="0" w:space="0" w:color="auto"/>
            <w:left w:val="none" w:sz="0" w:space="0" w:color="auto"/>
            <w:bottom w:val="none" w:sz="0" w:space="0" w:color="auto"/>
            <w:right w:val="none" w:sz="0" w:space="0" w:color="auto"/>
          </w:divBdr>
        </w:div>
        <w:div w:id="746272592">
          <w:marLeft w:val="0"/>
          <w:marRight w:val="0"/>
          <w:marTop w:val="0"/>
          <w:marBottom w:val="0"/>
          <w:divBdr>
            <w:top w:val="none" w:sz="0" w:space="0" w:color="auto"/>
            <w:left w:val="none" w:sz="0" w:space="0" w:color="auto"/>
            <w:bottom w:val="none" w:sz="0" w:space="0" w:color="auto"/>
            <w:right w:val="none" w:sz="0" w:space="0" w:color="auto"/>
          </w:divBdr>
        </w:div>
        <w:div w:id="746272594">
          <w:marLeft w:val="0"/>
          <w:marRight w:val="0"/>
          <w:marTop w:val="0"/>
          <w:marBottom w:val="0"/>
          <w:divBdr>
            <w:top w:val="none" w:sz="0" w:space="0" w:color="auto"/>
            <w:left w:val="none" w:sz="0" w:space="0" w:color="auto"/>
            <w:bottom w:val="none" w:sz="0" w:space="0" w:color="auto"/>
            <w:right w:val="none" w:sz="0" w:space="0" w:color="auto"/>
          </w:divBdr>
        </w:div>
        <w:div w:id="746272598">
          <w:marLeft w:val="0"/>
          <w:marRight w:val="0"/>
          <w:marTop w:val="0"/>
          <w:marBottom w:val="0"/>
          <w:divBdr>
            <w:top w:val="none" w:sz="0" w:space="0" w:color="auto"/>
            <w:left w:val="none" w:sz="0" w:space="0" w:color="auto"/>
            <w:bottom w:val="none" w:sz="0" w:space="0" w:color="auto"/>
            <w:right w:val="none" w:sz="0" w:space="0" w:color="auto"/>
          </w:divBdr>
        </w:div>
        <w:div w:id="746272601">
          <w:marLeft w:val="0"/>
          <w:marRight w:val="0"/>
          <w:marTop w:val="0"/>
          <w:marBottom w:val="0"/>
          <w:divBdr>
            <w:top w:val="none" w:sz="0" w:space="0" w:color="auto"/>
            <w:left w:val="none" w:sz="0" w:space="0" w:color="auto"/>
            <w:bottom w:val="none" w:sz="0" w:space="0" w:color="auto"/>
            <w:right w:val="none" w:sz="0" w:space="0" w:color="auto"/>
          </w:divBdr>
        </w:div>
        <w:div w:id="746272602">
          <w:marLeft w:val="0"/>
          <w:marRight w:val="0"/>
          <w:marTop w:val="0"/>
          <w:marBottom w:val="0"/>
          <w:divBdr>
            <w:top w:val="none" w:sz="0" w:space="0" w:color="auto"/>
            <w:left w:val="none" w:sz="0" w:space="0" w:color="auto"/>
            <w:bottom w:val="none" w:sz="0" w:space="0" w:color="auto"/>
            <w:right w:val="none" w:sz="0" w:space="0" w:color="auto"/>
          </w:divBdr>
        </w:div>
        <w:div w:id="746272604">
          <w:marLeft w:val="0"/>
          <w:marRight w:val="0"/>
          <w:marTop w:val="0"/>
          <w:marBottom w:val="0"/>
          <w:divBdr>
            <w:top w:val="none" w:sz="0" w:space="0" w:color="auto"/>
            <w:left w:val="none" w:sz="0" w:space="0" w:color="auto"/>
            <w:bottom w:val="none" w:sz="0" w:space="0" w:color="auto"/>
            <w:right w:val="none" w:sz="0" w:space="0" w:color="auto"/>
          </w:divBdr>
        </w:div>
        <w:div w:id="746272605">
          <w:marLeft w:val="0"/>
          <w:marRight w:val="0"/>
          <w:marTop w:val="0"/>
          <w:marBottom w:val="0"/>
          <w:divBdr>
            <w:top w:val="none" w:sz="0" w:space="0" w:color="auto"/>
            <w:left w:val="none" w:sz="0" w:space="0" w:color="auto"/>
            <w:bottom w:val="none" w:sz="0" w:space="0" w:color="auto"/>
            <w:right w:val="none" w:sz="0" w:space="0" w:color="auto"/>
          </w:divBdr>
        </w:div>
        <w:div w:id="746272609">
          <w:marLeft w:val="0"/>
          <w:marRight w:val="0"/>
          <w:marTop w:val="0"/>
          <w:marBottom w:val="0"/>
          <w:divBdr>
            <w:top w:val="none" w:sz="0" w:space="0" w:color="auto"/>
            <w:left w:val="none" w:sz="0" w:space="0" w:color="auto"/>
            <w:bottom w:val="none" w:sz="0" w:space="0" w:color="auto"/>
            <w:right w:val="none" w:sz="0" w:space="0" w:color="auto"/>
          </w:divBdr>
        </w:div>
        <w:div w:id="746272613">
          <w:marLeft w:val="0"/>
          <w:marRight w:val="0"/>
          <w:marTop w:val="0"/>
          <w:marBottom w:val="0"/>
          <w:divBdr>
            <w:top w:val="none" w:sz="0" w:space="0" w:color="auto"/>
            <w:left w:val="none" w:sz="0" w:space="0" w:color="auto"/>
            <w:bottom w:val="none" w:sz="0" w:space="0" w:color="auto"/>
            <w:right w:val="none" w:sz="0" w:space="0" w:color="auto"/>
          </w:divBdr>
        </w:div>
        <w:div w:id="746272620">
          <w:marLeft w:val="0"/>
          <w:marRight w:val="0"/>
          <w:marTop w:val="0"/>
          <w:marBottom w:val="0"/>
          <w:divBdr>
            <w:top w:val="none" w:sz="0" w:space="0" w:color="auto"/>
            <w:left w:val="none" w:sz="0" w:space="0" w:color="auto"/>
            <w:bottom w:val="none" w:sz="0" w:space="0" w:color="auto"/>
            <w:right w:val="none" w:sz="0" w:space="0" w:color="auto"/>
          </w:divBdr>
        </w:div>
        <w:div w:id="746272626">
          <w:marLeft w:val="0"/>
          <w:marRight w:val="0"/>
          <w:marTop w:val="0"/>
          <w:marBottom w:val="0"/>
          <w:divBdr>
            <w:top w:val="none" w:sz="0" w:space="0" w:color="auto"/>
            <w:left w:val="none" w:sz="0" w:space="0" w:color="auto"/>
            <w:bottom w:val="none" w:sz="0" w:space="0" w:color="auto"/>
            <w:right w:val="none" w:sz="0" w:space="0" w:color="auto"/>
          </w:divBdr>
        </w:div>
        <w:div w:id="746272629">
          <w:marLeft w:val="0"/>
          <w:marRight w:val="0"/>
          <w:marTop w:val="0"/>
          <w:marBottom w:val="0"/>
          <w:divBdr>
            <w:top w:val="none" w:sz="0" w:space="0" w:color="auto"/>
            <w:left w:val="none" w:sz="0" w:space="0" w:color="auto"/>
            <w:bottom w:val="none" w:sz="0" w:space="0" w:color="auto"/>
            <w:right w:val="none" w:sz="0" w:space="0" w:color="auto"/>
          </w:divBdr>
        </w:div>
        <w:div w:id="746272630">
          <w:marLeft w:val="0"/>
          <w:marRight w:val="0"/>
          <w:marTop w:val="0"/>
          <w:marBottom w:val="0"/>
          <w:divBdr>
            <w:top w:val="none" w:sz="0" w:space="0" w:color="auto"/>
            <w:left w:val="none" w:sz="0" w:space="0" w:color="auto"/>
            <w:bottom w:val="none" w:sz="0" w:space="0" w:color="auto"/>
            <w:right w:val="none" w:sz="0" w:space="0" w:color="auto"/>
          </w:divBdr>
        </w:div>
        <w:div w:id="746272631">
          <w:marLeft w:val="0"/>
          <w:marRight w:val="0"/>
          <w:marTop w:val="0"/>
          <w:marBottom w:val="0"/>
          <w:divBdr>
            <w:top w:val="none" w:sz="0" w:space="0" w:color="auto"/>
            <w:left w:val="none" w:sz="0" w:space="0" w:color="auto"/>
            <w:bottom w:val="none" w:sz="0" w:space="0" w:color="auto"/>
            <w:right w:val="none" w:sz="0" w:space="0" w:color="auto"/>
          </w:divBdr>
        </w:div>
        <w:div w:id="746272635">
          <w:marLeft w:val="0"/>
          <w:marRight w:val="0"/>
          <w:marTop w:val="0"/>
          <w:marBottom w:val="0"/>
          <w:divBdr>
            <w:top w:val="none" w:sz="0" w:space="0" w:color="auto"/>
            <w:left w:val="none" w:sz="0" w:space="0" w:color="auto"/>
            <w:bottom w:val="none" w:sz="0" w:space="0" w:color="auto"/>
            <w:right w:val="none" w:sz="0" w:space="0" w:color="auto"/>
          </w:divBdr>
        </w:div>
        <w:div w:id="746272637">
          <w:marLeft w:val="0"/>
          <w:marRight w:val="0"/>
          <w:marTop w:val="0"/>
          <w:marBottom w:val="0"/>
          <w:divBdr>
            <w:top w:val="none" w:sz="0" w:space="0" w:color="auto"/>
            <w:left w:val="none" w:sz="0" w:space="0" w:color="auto"/>
            <w:bottom w:val="none" w:sz="0" w:space="0" w:color="auto"/>
            <w:right w:val="none" w:sz="0" w:space="0" w:color="auto"/>
          </w:divBdr>
        </w:div>
        <w:div w:id="746272639">
          <w:marLeft w:val="0"/>
          <w:marRight w:val="0"/>
          <w:marTop w:val="0"/>
          <w:marBottom w:val="0"/>
          <w:divBdr>
            <w:top w:val="none" w:sz="0" w:space="0" w:color="auto"/>
            <w:left w:val="none" w:sz="0" w:space="0" w:color="auto"/>
            <w:bottom w:val="none" w:sz="0" w:space="0" w:color="auto"/>
            <w:right w:val="none" w:sz="0" w:space="0" w:color="auto"/>
          </w:divBdr>
        </w:div>
        <w:div w:id="746272643">
          <w:marLeft w:val="0"/>
          <w:marRight w:val="0"/>
          <w:marTop w:val="0"/>
          <w:marBottom w:val="0"/>
          <w:divBdr>
            <w:top w:val="none" w:sz="0" w:space="0" w:color="auto"/>
            <w:left w:val="none" w:sz="0" w:space="0" w:color="auto"/>
            <w:bottom w:val="none" w:sz="0" w:space="0" w:color="auto"/>
            <w:right w:val="none" w:sz="0" w:space="0" w:color="auto"/>
          </w:divBdr>
        </w:div>
        <w:div w:id="746272646">
          <w:marLeft w:val="0"/>
          <w:marRight w:val="0"/>
          <w:marTop w:val="0"/>
          <w:marBottom w:val="0"/>
          <w:divBdr>
            <w:top w:val="none" w:sz="0" w:space="0" w:color="auto"/>
            <w:left w:val="none" w:sz="0" w:space="0" w:color="auto"/>
            <w:bottom w:val="none" w:sz="0" w:space="0" w:color="auto"/>
            <w:right w:val="none" w:sz="0" w:space="0" w:color="auto"/>
          </w:divBdr>
        </w:div>
        <w:div w:id="746272649">
          <w:marLeft w:val="0"/>
          <w:marRight w:val="0"/>
          <w:marTop w:val="0"/>
          <w:marBottom w:val="0"/>
          <w:divBdr>
            <w:top w:val="none" w:sz="0" w:space="0" w:color="auto"/>
            <w:left w:val="none" w:sz="0" w:space="0" w:color="auto"/>
            <w:bottom w:val="none" w:sz="0" w:space="0" w:color="auto"/>
            <w:right w:val="none" w:sz="0" w:space="0" w:color="auto"/>
          </w:divBdr>
        </w:div>
        <w:div w:id="746272650">
          <w:marLeft w:val="0"/>
          <w:marRight w:val="0"/>
          <w:marTop w:val="0"/>
          <w:marBottom w:val="0"/>
          <w:divBdr>
            <w:top w:val="none" w:sz="0" w:space="0" w:color="auto"/>
            <w:left w:val="none" w:sz="0" w:space="0" w:color="auto"/>
            <w:bottom w:val="none" w:sz="0" w:space="0" w:color="auto"/>
            <w:right w:val="none" w:sz="0" w:space="0" w:color="auto"/>
          </w:divBdr>
        </w:div>
        <w:div w:id="746272652">
          <w:marLeft w:val="0"/>
          <w:marRight w:val="0"/>
          <w:marTop w:val="0"/>
          <w:marBottom w:val="0"/>
          <w:divBdr>
            <w:top w:val="none" w:sz="0" w:space="0" w:color="auto"/>
            <w:left w:val="none" w:sz="0" w:space="0" w:color="auto"/>
            <w:bottom w:val="none" w:sz="0" w:space="0" w:color="auto"/>
            <w:right w:val="none" w:sz="0" w:space="0" w:color="auto"/>
          </w:divBdr>
        </w:div>
        <w:div w:id="746272656">
          <w:marLeft w:val="0"/>
          <w:marRight w:val="0"/>
          <w:marTop w:val="0"/>
          <w:marBottom w:val="0"/>
          <w:divBdr>
            <w:top w:val="none" w:sz="0" w:space="0" w:color="auto"/>
            <w:left w:val="none" w:sz="0" w:space="0" w:color="auto"/>
            <w:bottom w:val="none" w:sz="0" w:space="0" w:color="auto"/>
            <w:right w:val="none" w:sz="0" w:space="0" w:color="auto"/>
          </w:divBdr>
        </w:div>
        <w:div w:id="746272658">
          <w:marLeft w:val="0"/>
          <w:marRight w:val="0"/>
          <w:marTop w:val="0"/>
          <w:marBottom w:val="0"/>
          <w:divBdr>
            <w:top w:val="none" w:sz="0" w:space="0" w:color="auto"/>
            <w:left w:val="none" w:sz="0" w:space="0" w:color="auto"/>
            <w:bottom w:val="none" w:sz="0" w:space="0" w:color="auto"/>
            <w:right w:val="none" w:sz="0" w:space="0" w:color="auto"/>
          </w:divBdr>
        </w:div>
        <w:div w:id="746272660">
          <w:marLeft w:val="0"/>
          <w:marRight w:val="0"/>
          <w:marTop w:val="0"/>
          <w:marBottom w:val="0"/>
          <w:divBdr>
            <w:top w:val="none" w:sz="0" w:space="0" w:color="auto"/>
            <w:left w:val="none" w:sz="0" w:space="0" w:color="auto"/>
            <w:bottom w:val="none" w:sz="0" w:space="0" w:color="auto"/>
            <w:right w:val="none" w:sz="0" w:space="0" w:color="auto"/>
          </w:divBdr>
        </w:div>
        <w:div w:id="746272661">
          <w:marLeft w:val="0"/>
          <w:marRight w:val="0"/>
          <w:marTop w:val="0"/>
          <w:marBottom w:val="0"/>
          <w:divBdr>
            <w:top w:val="none" w:sz="0" w:space="0" w:color="auto"/>
            <w:left w:val="none" w:sz="0" w:space="0" w:color="auto"/>
            <w:bottom w:val="none" w:sz="0" w:space="0" w:color="auto"/>
            <w:right w:val="none" w:sz="0" w:space="0" w:color="auto"/>
          </w:divBdr>
        </w:div>
        <w:div w:id="746272664">
          <w:marLeft w:val="0"/>
          <w:marRight w:val="0"/>
          <w:marTop w:val="0"/>
          <w:marBottom w:val="0"/>
          <w:divBdr>
            <w:top w:val="none" w:sz="0" w:space="0" w:color="auto"/>
            <w:left w:val="none" w:sz="0" w:space="0" w:color="auto"/>
            <w:bottom w:val="none" w:sz="0" w:space="0" w:color="auto"/>
            <w:right w:val="none" w:sz="0" w:space="0" w:color="auto"/>
          </w:divBdr>
        </w:div>
      </w:divsChild>
    </w:div>
    <w:div w:id="746272572">
      <w:marLeft w:val="0"/>
      <w:marRight w:val="0"/>
      <w:marTop w:val="0"/>
      <w:marBottom w:val="0"/>
      <w:divBdr>
        <w:top w:val="none" w:sz="0" w:space="0" w:color="auto"/>
        <w:left w:val="none" w:sz="0" w:space="0" w:color="auto"/>
        <w:bottom w:val="none" w:sz="0" w:space="0" w:color="auto"/>
        <w:right w:val="none" w:sz="0" w:space="0" w:color="auto"/>
      </w:divBdr>
      <w:divsChild>
        <w:div w:id="746272469">
          <w:marLeft w:val="0"/>
          <w:marRight w:val="0"/>
          <w:marTop w:val="0"/>
          <w:marBottom w:val="0"/>
          <w:divBdr>
            <w:top w:val="none" w:sz="0" w:space="0" w:color="auto"/>
            <w:left w:val="none" w:sz="0" w:space="0" w:color="auto"/>
            <w:bottom w:val="none" w:sz="0" w:space="0" w:color="auto"/>
            <w:right w:val="none" w:sz="0" w:space="0" w:color="auto"/>
          </w:divBdr>
        </w:div>
        <w:div w:id="746272471">
          <w:marLeft w:val="0"/>
          <w:marRight w:val="0"/>
          <w:marTop w:val="0"/>
          <w:marBottom w:val="0"/>
          <w:divBdr>
            <w:top w:val="none" w:sz="0" w:space="0" w:color="auto"/>
            <w:left w:val="none" w:sz="0" w:space="0" w:color="auto"/>
            <w:bottom w:val="none" w:sz="0" w:space="0" w:color="auto"/>
            <w:right w:val="none" w:sz="0" w:space="0" w:color="auto"/>
          </w:divBdr>
        </w:div>
        <w:div w:id="746272485">
          <w:marLeft w:val="0"/>
          <w:marRight w:val="0"/>
          <w:marTop w:val="0"/>
          <w:marBottom w:val="0"/>
          <w:divBdr>
            <w:top w:val="none" w:sz="0" w:space="0" w:color="auto"/>
            <w:left w:val="none" w:sz="0" w:space="0" w:color="auto"/>
            <w:bottom w:val="none" w:sz="0" w:space="0" w:color="auto"/>
            <w:right w:val="none" w:sz="0" w:space="0" w:color="auto"/>
          </w:divBdr>
        </w:div>
        <w:div w:id="746272486">
          <w:marLeft w:val="0"/>
          <w:marRight w:val="0"/>
          <w:marTop w:val="0"/>
          <w:marBottom w:val="0"/>
          <w:divBdr>
            <w:top w:val="none" w:sz="0" w:space="0" w:color="auto"/>
            <w:left w:val="none" w:sz="0" w:space="0" w:color="auto"/>
            <w:bottom w:val="none" w:sz="0" w:space="0" w:color="auto"/>
            <w:right w:val="none" w:sz="0" w:space="0" w:color="auto"/>
          </w:divBdr>
        </w:div>
        <w:div w:id="746272492">
          <w:marLeft w:val="0"/>
          <w:marRight w:val="0"/>
          <w:marTop w:val="0"/>
          <w:marBottom w:val="0"/>
          <w:divBdr>
            <w:top w:val="none" w:sz="0" w:space="0" w:color="auto"/>
            <w:left w:val="none" w:sz="0" w:space="0" w:color="auto"/>
            <w:bottom w:val="none" w:sz="0" w:space="0" w:color="auto"/>
            <w:right w:val="none" w:sz="0" w:space="0" w:color="auto"/>
          </w:divBdr>
        </w:div>
        <w:div w:id="746272500">
          <w:marLeft w:val="0"/>
          <w:marRight w:val="0"/>
          <w:marTop w:val="0"/>
          <w:marBottom w:val="0"/>
          <w:divBdr>
            <w:top w:val="none" w:sz="0" w:space="0" w:color="auto"/>
            <w:left w:val="none" w:sz="0" w:space="0" w:color="auto"/>
            <w:bottom w:val="none" w:sz="0" w:space="0" w:color="auto"/>
            <w:right w:val="none" w:sz="0" w:space="0" w:color="auto"/>
          </w:divBdr>
        </w:div>
        <w:div w:id="746272513">
          <w:marLeft w:val="0"/>
          <w:marRight w:val="0"/>
          <w:marTop w:val="0"/>
          <w:marBottom w:val="0"/>
          <w:divBdr>
            <w:top w:val="none" w:sz="0" w:space="0" w:color="auto"/>
            <w:left w:val="none" w:sz="0" w:space="0" w:color="auto"/>
            <w:bottom w:val="none" w:sz="0" w:space="0" w:color="auto"/>
            <w:right w:val="none" w:sz="0" w:space="0" w:color="auto"/>
          </w:divBdr>
        </w:div>
        <w:div w:id="746272528">
          <w:marLeft w:val="0"/>
          <w:marRight w:val="0"/>
          <w:marTop w:val="0"/>
          <w:marBottom w:val="0"/>
          <w:divBdr>
            <w:top w:val="none" w:sz="0" w:space="0" w:color="auto"/>
            <w:left w:val="none" w:sz="0" w:space="0" w:color="auto"/>
            <w:bottom w:val="none" w:sz="0" w:space="0" w:color="auto"/>
            <w:right w:val="none" w:sz="0" w:space="0" w:color="auto"/>
          </w:divBdr>
        </w:div>
        <w:div w:id="746272545">
          <w:marLeft w:val="0"/>
          <w:marRight w:val="0"/>
          <w:marTop w:val="0"/>
          <w:marBottom w:val="0"/>
          <w:divBdr>
            <w:top w:val="none" w:sz="0" w:space="0" w:color="auto"/>
            <w:left w:val="none" w:sz="0" w:space="0" w:color="auto"/>
            <w:bottom w:val="none" w:sz="0" w:space="0" w:color="auto"/>
            <w:right w:val="none" w:sz="0" w:space="0" w:color="auto"/>
          </w:divBdr>
        </w:div>
        <w:div w:id="746272547">
          <w:marLeft w:val="0"/>
          <w:marRight w:val="0"/>
          <w:marTop w:val="0"/>
          <w:marBottom w:val="0"/>
          <w:divBdr>
            <w:top w:val="none" w:sz="0" w:space="0" w:color="auto"/>
            <w:left w:val="none" w:sz="0" w:space="0" w:color="auto"/>
            <w:bottom w:val="none" w:sz="0" w:space="0" w:color="auto"/>
            <w:right w:val="none" w:sz="0" w:space="0" w:color="auto"/>
          </w:divBdr>
        </w:div>
        <w:div w:id="746272587">
          <w:marLeft w:val="0"/>
          <w:marRight w:val="0"/>
          <w:marTop w:val="0"/>
          <w:marBottom w:val="0"/>
          <w:divBdr>
            <w:top w:val="none" w:sz="0" w:space="0" w:color="auto"/>
            <w:left w:val="none" w:sz="0" w:space="0" w:color="auto"/>
            <w:bottom w:val="none" w:sz="0" w:space="0" w:color="auto"/>
            <w:right w:val="none" w:sz="0" w:space="0" w:color="auto"/>
          </w:divBdr>
        </w:div>
        <w:div w:id="746272614">
          <w:marLeft w:val="0"/>
          <w:marRight w:val="0"/>
          <w:marTop w:val="0"/>
          <w:marBottom w:val="0"/>
          <w:divBdr>
            <w:top w:val="none" w:sz="0" w:space="0" w:color="auto"/>
            <w:left w:val="none" w:sz="0" w:space="0" w:color="auto"/>
            <w:bottom w:val="none" w:sz="0" w:space="0" w:color="auto"/>
            <w:right w:val="none" w:sz="0" w:space="0" w:color="auto"/>
          </w:divBdr>
        </w:div>
        <w:div w:id="746272617">
          <w:marLeft w:val="0"/>
          <w:marRight w:val="0"/>
          <w:marTop w:val="0"/>
          <w:marBottom w:val="0"/>
          <w:divBdr>
            <w:top w:val="none" w:sz="0" w:space="0" w:color="auto"/>
            <w:left w:val="none" w:sz="0" w:space="0" w:color="auto"/>
            <w:bottom w:val="none" w:sz="0" w:space="0" w:color="auto"/>
            <w:right w:val="none" w:sz="0" w:space="0" w:color="auto"/>
          </w:divBdr>
        </w:div>
        <w:div w:id="746272657">
          <w:marLeft w:val="0"/>
          <w:marRight w:val="0"/>
          <w:marTop w:val="0"/>
          <w:marBottom w:val="0"/>
          <w:divBdr>
            <w:top w:val="none" w:sz="0" w:space="0" w:color="auto"/>
            <w:left w:val="none" w:sz="0" w:space="0" w:color="auto"/>
            <w:bottom w:val="none" w:sz="0" w:space="0" w:color="auto"/>
            <w:right w:val="none" w:sz="0" w:space="0" w:color="auto"/>
          </w:divBdr>
        </w:div>
      </w:divsChild>
    </w:div>
    <w:div w:id="746272581">
      <w:marLeft w:val="0"/>
      <w:marRight w:val="0"/>
      <w:marTop w:val="0"/>
      <w:marBottom w:val="0"/>
      <w:divBdr>
        <w:top w:val="none" w:sz="0" w:space="0" w:color="auto"/>
        <w:left w:val="none" w:sz="0" w:space="0" w:color="auto"/>
        <w:bottom w:val="none" w:sz="0" w:space="0" w:color="auto"/>
        <w:right w:val="none" w:sz="0" w:space="0" w:color="auto"/>
      </w:divBdr>
    </w:div>
    <w:div w:id="746272662">
      <w:marLeft w:val="0"/>
      <w:marRight w:val="0"/>
      <w:marTop w:val="0"/>
      <w:marBottom w:val="0"/>
      <w:divBdr>
        <w:top w:val="none" w:sz="0" w:space="0" w:color="auto"/>
        <w:left w:val="none" w:sz="0" w:space="0" w:color="auto"/>
        <w:bottom w:val="none" w:sz="0" w:space="0" w:color="auto"/>
        <w:right w:val="none" w:sz="0" w:space="0" w:color="auto"/>
      </w:divBdr>
    </w:div>
    <w:div w:id="1590694202">
      <w:bodyDiv w:val="1"/>
      <w:marLeft w:val="0"/>
      <w:marRight w:val="0"/>
      <w:marTop w:val="0"/>
      <w:marBottom w:val="0"/>
      <w:divBdr>
        <w:top w:val="none" w:sz="0" w:space="0" w:color="auto"/>
        <w:left w:val="none" w:sz="0" w:space="0" w:color="auto"/>
        <w:bottom w:val="none" w:sz="0" w:space="0" w:color="auto"/>
        <w:right w:val="none" w:sz="0" w:space="0" w:color="auto"/>
      </w:divBdr>
    </w:div>
    <w:div w:id="16987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4B7F5-C7F0-44DE-A277-28C73F16E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1845</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cp:lastPrinted>2014-12-09T19:22:00Z</cp:lastPrinted>
  <dcterms:created xsi:type="dcterms:W3CDTF">2015-02-06T19:32:00Z</dcterms:created>
  <dcterms:modified xsi:type="dcterms:W3CDTF">2015-02-06T19:32:00Z</dcterms:modified>
</cp:coreProperties>
</file>